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D06EB" w14:textId="77777777" w:rsidR="007E2BE0" w:rsidRPr="000F4655" w:rsidRDefault="00372FF9" w:rsidP="00EF5869">
      <w:pPr>
        <w:pStyle w:val="Tytu"/>
        <w:spacing w:after="100" w:afterAutospacing="1" w:line="276" w:lineRule="auto"/>
      </w:pPr>
      <w:r w:rsidRPr="000F4655">
        <w:rPr>
          <w:rFonts w:ascii="Arial" w:hAnsi="Arial"/>
          <w:b/>
          <w:spacing w:val="0"/>
          <w:kern w:val="0"/>
          <w:sz w:val="24"/>
        </w:rPr>
        <w:t>Kryteria wyboru projektów</w:t>
      </w:r>
    </w:p>
    <w:p w14:paraId="1DD762FA" w14:textId="0E73783F" w:rsidR="00011DDA" w:rsidRPr="00450795" w:rsidRDefault="00902479" w:rsidP="001B07E6">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Priorytet:</w:t>
      </w:r>
      <w:r w:rsidRPr="00450795">
        <w:rPr>
          <w:rFonts w:ascii="Arial" w:hAnsi="Arial" w:cs="Arial"/>
          <w:sz w:val="24"/>
          <w:szCs w:val="24"/>
        </w:rPr>
        <w:t xml:space="preserve"> 8. Fundusze Europejskie na wsparcie w obszarze rynku pracy, edukacji i włączenia społecznego</w:t>
      </w:r>
    </w:p>
    <w:p w14:paraId="53E262DA" w14:textId="77777777" w:rsidR="006730CE" w:rsidRDefault="00902479" w:rsidP="001B07E6">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Cel szczegółowy: </w:t>
      </w:r>
      <w:r w:rsidR="006730CE" w:rsidRPr="0003748D">
        <w:rPr>
          <w:rFonts w:ascii="Arial" w:hAnsi="Arial" w:cs="Arial"/>
          <w:sz w:val="24"/>
          <w:szCs w:val="24"/>
        </w:rPr>
        <w:t>EFS+.CP4.H. Wspieranie aktywnego włączenia społecznego w celu promowania równości szans, niedyskryminacji i aktywnego uczestnictwa, oraz zwiększanie zdolności do zatrudnienia, w szczególności grup w niekorzystnej sytuacji</w:t>
      </w:r>
    </w:p>
    <w:p w14:paraId="5DCC103E" w14:textId="4F64B4B3" w:rsidR="00011DDA" w:rsidRDefault="00372FF9" w:rsidP="001B07E6">
      <w:pPr>
        <w:spacing w:before="100" w:beforeAutospacing="1" w:after="100" w:afterAutospacing="1" w:line="276" w:lineRule="auto"/>
        <w:rPr>
          <w:rFonts w:ascii="Arial" w:hAnsi="Arial" w:cs="Arial"/>
          <w:sz w:val="24"/>
          <w:szCs w:val="24"/>
        </w:rPr>
      </w:pPr>
      <w:r w:rsidRPr="000F4655">
        <w:rPr>
          <w:rFonts w:ascii="Arial" w:hAnsi="Arial"/>
          <w:b/>
          <w:sz w:val="24"/>
        </w:rPr>
        <w:t>Działanie:</w:t>
      </w:r>
      <w:r w:rsidR="00822EE3" w:rsidRPr="000F4655">
        <w:rPr>
          <w:rFonts w:ascii="Arial" w:hAnsi="Arial"/>
          <w:b/>
          <w:sz w:val="24"/>
        </w:rPr>
        <w:t xml:space="preserve"> </w:t>
      </w:r>
      <w:r w:rsidR="006730CE" w:rsidRPr="0003748D">
        <w:rPr>
          <w:rFonts w:ascii="Arial" w:hAnsi="Arial" w:cs="Arial"/>
          <w:sz w:val="24"/>
          <w:szCs w:val="24"/>
        </w:rPr>
        <w:t>FEKP.08.22 Ekonomia społeczna</w:t>
      </w:r>
    </w:p>
    <w:p w14:paraId="1828B171" w14:textId="5F39804B" w:rsidR="006730CE" w:rsidRPr="0003748D" w:rsidRDefault="006730CE" w:rsidP="001B07E6">
      <w:pPr>
        <w:spacing w:before="100" w:beforeAutospacing="1" w:after="100" w:afterAutospacing="1" w:line="276" w:lineRule="auto"/>
        <w:rPr>
          <w:rFonts w:ascii="Arial" w:hAnsi="Arial" w:cs="Arial"/>
          <w:sz w:val="24"/>
          <w:szCs w:val="24"/>
        </w:rPr>
      </w:pPr>
      <w:r w:rsidRPr="0003748D">
        <w:rPr>
          <w:rFonts w:ascii="Arial" w:hAnsi="Arial" w:cs="Arial"/>
          <w:b/>
          <w:bCs/>
          <w:sz w:val="24"/>
          <w:szCs w:val="24"/>
        </w:rPr>
        <w:t xml:space="preserve">Schemat: </w:t>
      </w:r>
      <w:r w:rsidRPr="0003748D">
        <w:rPr>
          <w:rFonts w:ascii="Arial" w:hAnsi="Arial" w:cs="Arial"/>
          <w:sz w:val="24"/>
          <w:szCs w:val="24"/>
        </w:rPr>
        <w:t>Wsparcie na rzecz ekonomii społecznej realizowane przez Ośrodki Wsparcia Ekonomii Społecznej w województwie kujawsko-pomorskim</w:t>
      </w:r>
      <w:r>
        <w:rPr>
          <w:rFonts w:ascii="Arial" w:hAnsi="Arial" w:cs="Arial"/>
          <w:sz w:val="24"/>
          <w:szCs w:val="24"/>
        </w:rPr>
        <w:t xml:space="preserve"> II</w:t>
      </w:r>
    </w:p>
    <w:p w14:paraId="35896B60" w14:textId="23705186" w:rsidR="00E267E0" w:rsidRDefault="00464D1B" w:rsidP="001B07E6">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Sposób </w:t>
      </w:r>
      <w:r w:rsidRPr="007D0800">
        <w:rPr>
          <w:rFonts w:ascii="Arial" w:hAnsi="Arial" w:cs="Arial"/>
          <w:b/>
          <w:bCs/>
          <w:sz w:val="24"/>
          <w:szCs w:val="24"/>
        </w:rPr>
        <w:t>wyboru projektów:</w:t>
      </w:r>
      <w:r w:rsidRPr="007D0800">
        <w:rPr>
          <w:rFonts w:ascii="Arial" w:hAnsi="Arial" w:cs="Arial"/>
          <w:sz w:val="24"/>
          <w:szCs w:val="24"/>
        </w:rPr>
        <w:t xml:space="preserve"> konkurencyjny</w:t>
      </w:r>
    </w:p>
    <w:p w14:paraId="6CC44AB1" w14:textId="77777777" w:rsidR="006730CE" w:rsidRDefault="006730CE" w:rsidP="001B07E6">
      <w:pPr>
        <w:spacing w:before="100" w:beforeAutospacing="1" w:after="100" w:afterAutospacing="1" w:line="276" w:lineRule="auto"/>
        <w:rPr>
          <w:rFonts w:ascii="Arial" w:hAnsi="Arial" w:cs="Arial"/>
          <w:sz w:val="24"/>
          <w:szCs w:val="24"/>
        </w:rPr>
      </w:pPr>
      <w:bookmarkStart w:id="0" w:name="_Hlk131510770"/>
      <w:r w:rsidRPr="00E9378F">
        <w:rPr>
          <w:rFonts w:ascii="Arial" w:hAnsi="Arial" w:cs="Arial"/>
          <w:sz w:val="24"/>
          <w:szCs w:val="24"/>
        </w:rPr>
        <w:t>Nabór jest skierowany do akredytowanych Ośrodków Wsparcia Ekonomii Społecznej na obszarze województwa kujawsko-pomorskiego.</w:t>
      </w:r>
    </w:p>
    <w:p w14:paraId="417264C2" w14:textId="77777777" w:rsidR="006730CE" w:rsidRPr="00E9378F" w:rsidRDefault="006730CE" w:rsidP="00EF5869">
      <w:pPr>
        <w:spacing w:before="120" w:after="120" w:line="276" w:lineRule="auto"/>
        <w:rPr>
          <w:rFonts w:ascii="Arial" w:hAnsi="Arial" w:cs="Arial"/>
          <w:sz w:val="24"/>
          <w:szCs w:val="24"/>
        </w:rPr>
      </w:pPr>
      <w:r w:rsidRPr="00E9378F">
        <w:rPr>
          <w:rFonts w:ascii="Arial" w:hAnsi="Arial" w:cs="Arial"/>
          <w:sz w:val="24"/>
          <w:szCs w:val="24"/>
        </w:rPr>
        <w:t>Zakres wsparcia to</w:t>
      </w:r>
      <w:r>
        <w:rPr>
          <w:rFonts w:ascii="Arial" w:hAnsi="Arial" w:cs="Arial"/>
          <w:sz w:val="24"/>
          <w:szCs w:val="24"/>
        </w:rPr>
        <w:t xml:space="preserve"> m.in.</w:t>
      </w:r>
      <w:r w:rsidRPr="00E9378F">
        <w:rPr>
          <w:rFonts w:ascii="Arial" w:hAnsi="Arial" w:cs="Arial"/>
          <w:sz w:val="24"/>
          <w:szCs w:val="24"/>
        </w:rPr>
        <w:t>:</w:t>
      </w:r>
    </w:p>
    <w:p w14:paraId="4CD73555" w14:textId="5040C32B" w:rsidR="006730CE" w:rsidRDefault="006730CE" w:rsidP="00EF5869">
      <w:pPr>
        <w:spacing w:before="120" w:after="120" w:line="276" w:lineRule="auto"/>
        <w:rPr>
          <w:rFonts w:ascii="Arial" w:hAnsi="Arial" w:cs="Arial"/>
          <w:sz w:val="24"/>
          <w:szCs w:val="24"/>
        </w:rPr>
      </w:pPr>
      <w:r w:rsidRPr="00E9378F">
        <w:rPr>
          <w:rFonts w:ascii="Arial" w:hAnsi="Arial" w:cs="Arial"/>
          <w:sz w:val="24"/>
          <w:szCs w:val="24"/>
        </w:rPr>
        <w:t>•</w:t>
      </w:r>
      <w:r>
        <w:rPr>
          <w:rFonts w:ascii="Arial" w:hAnsi="Arial" w:cs="Arial"/>
          <w:sz w:val="24"/>
          <w:szCs w:val="24"/>
        </w:rPr>
        <w:t xml:space="preserve"> </w:t>
      </w:r>
      <w:r w:rsidR="00387911">
        <w:rPr>
          <w:rFonts w:ascii="Arial" w:hAnsi="Arial" w:cs="Arial"/>
          <w:sz w:val="24"/>
          <w:szCs w:val="24"/>
        </w:rPr>
        <w:t>wsparcie</w:t>
      </w:r>
      <w:r w:rsidRPr="00E9378F">
        <w:rPr>
          <w:rFonts w:ascii="Arial" w:hAnsi="Arial" w:cs="Arial"/>
          <w:sz w:val="24"/>
          <w:szCs w:val="24"/>
        </w:rPr>
        <w:t xml:space="preserve"> podmiot</w:t>
      </w:r>
      <w:r w:rsidR="00387911">
        <w:rPr>
          <w:rFonts w:ascii="Arial" w:hAnsi="Arial" w:cs="Arial"/>
          <w:sz w:val="24"/>
          <w:szCs w:val="24"/>
        </w:rPr>
        <w:t>ów</w:t>
      </w:r>
      <w:r w:rsidRPr="00E9378F">
        <w:rPr>
          <w:rFonts w:ascii="Arial" w:hAnsi="Arial" w:cs="Arial"/>
          <w:sz w:val="24"/>
          <w:szCs w:val="24"/>
        </w:rPr>
        <w:t xml:space="preserve"> ekonomii społecznej</w:t>
      </w:r>
      <w:r w:rsidR="00387911">
        <w:rPr>
          <w:rFonts w:ascii="Arial" w:hAnsi="Arial" w:cs="Arial"/>
          <w:sz w:val="24"/>
          <w:szCs w:val="24"/>
        </w:rPr>
        <w:t xml:space="preserve"> w przekształceniu w przedsiębiorstwa społeczne</w:t>
      </w:r>
      <w:r w:rsidRPr="00E9378F">
        <w:rPr>
          <w:rFonts w:ascii="Arial" w:hAnsi="Arial" w:cs="Arial"/>
          <w:sz w:val="24"/>
          <w:szCs w:val="24"/>
        </w:rPr>
        <w:t>,</w:t>
      </w:r>
    </w:p>
    <w:p w14:paraId="200F40E4" w14:textId="5689B5D4" w:rsidR="006730CE" w:rsidRDefault="006730CE" w:rsidP="00EF5869">
      <w:pPr>
        <w:spacing w:before="120" w:after="120" w:line="276" w:lineRule="auto"/>
        <w:rPr>
          <w:rFonts w:ascii="Arial" w:hAnsi="Arial" w:cs="Arial"/>
          <w:sz w:val="24"/>
          <w:szCs w:val="24"/>
        </w:rPr>
      </w:pPr>
      <w:r w:rsidRPr="00E9378F">
        <w:rPr>
          <w:rFonts w:ascii="Arial" w:hAnsi="Arial" w:cs="Arial"/>
          <w:sz w:val="24"/>
          <w:szCs w:val="24"/>
        </w:rPr>
        <w:t>•</w:t>
      </w:r>
      <w:r>
        <w:rPr>
          <w:rFonts w:ascii="Arial" w:hAnsi="Arial" w:cs="Arial"/>
          <w:sz w:val="24"/>
          <w:szCs w:val="24"/>
        </w:rPr>
        <w:t xml:space="preserve"> </w:t>
      </w:r>
      <w:r w:rsidRPr="00E9378F">
        <w:rPr>
          <w:rFonts w:ascii="Arial" w:hAnsi="Arial" w:cs="Arial"/>
          <w:sz w:val="24"/>
          <w:szCs w:val="24"/>
        </w:rPr>
        <w:t>tworzenie nowych miejsc pracy w przedsiębiorstwach społecznych</w:t>
      </w:r>
      <w:r w:rsidR="007C0625">
        <w:rPr>
          <w:rFonts w:ascii="Arial" w:hAnsi="Arial" w:cs="Arial"/>
          <w:sz w:val="24"/>
          <w:szCs w:val="24"/>
        </w:rPr>
        <w:t>,</w:t>
      </w:r>
      <w:r w:rsidRPr="00E9378F">
        <w:rPr>
          <w:rFonts w:ascii="Arial" w:hAnsi="Arial" w:cs="Arial"/>
          <w:sz w:val="24"/>
          <w:szCs w:val="24"/>
        </w:rPr>
        <w:t xml:space="preserve"> </w:t>
      </w:r>
      <w:bookmarkEnd w:id="0"/>
    </w:p>
    <w:p w14:paraId="782544B3" w14:textId="21C8CB45" w:rsidR="00387911" w:rsidRPr="00387911" w:rsidRDefault="00387911" w:rsidP="00EF5869">
      <w:pPr>
        <w:spacing w:before="120" w:after="120" w:line="276" w:lineRule="auto"/>
        <w:rPr>
          <w:rFonts w:ascii="Arial" w:hAnsi="Arial" w:cs="Arial"/>
          <w:sz w:val="24"/>
          <w:szCs w:val="24"/>
        </w:rPr>
      </w:pPr>
      <w:r w:rsidRPr="00387911">
        <w:rPr>
          <w:rFonts w:ascii="Arial" w:hAnsi="Arial" w:cs="Arial"/>
          <w:sz w:val="24"/>
          <w:szCs w:val="24"/>
        </w:rPr>
        <w:t xml:space="preserve">• </w:t>
      </w:r>
      <w:r>
        <w:rPr>
          <w:rFonts w:ascii="Arial" w:hAnsi="Arial" w:cs="Arial"/>
          <w:sz w:val="24"/>
          <w:szCs w:val="24"/>
        </w:rPr>
        <w:t>r</w:t>
      </w:r>
      <w:r w:rsidRPr="00387911">
        <w:rPr>
          <w:rFonts w:ascii="Arial" w:hAnsi="Arial" w:cs="Arial"/>
          <w:sz w:val="24"/>
          <w:szCs w:val="24"/>
        </w:rPr>
        <w:t>ealizacja planów reintegracyjnych dla pracowników zagrożonych wykluczeniem społecznym</w:t>
      </w:r>
      <w:r w:rsidR="00A87C69">
        <w:rPr>
          <w:rFonts w:ascii="Arial" w:hAnsi="Arial" w:cs="Arial"/>
          <w:sz w:val="24"/>
          <w:szCs w:val="24"/>
        </w:rPr>
        <w:t>.</w:t>
      </w:r>
    </w:p>
    <w:p w14:paraId="643AE3A8" w14:textId="0F5BF6F6" w:rsidR="00E50ED4" w:rsidRPr="00450795" w:rsidRDefault="00E50ED4" w:rsidP="001B07E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lastRenderedPageBreak/>
        <w:t>Kryteria horyzontalne</w:t>
      </w:r>
    </w:p>
    <w:tbl>
      <w:tblPr>
        <w:tblStyle w:val="Tabela-Siatka"/>
        <w:tblW w:w="5040" w:type="pct"/>
        <w:tblLayout w:type="fixed"/>
        <w:tblLook w:val="0620" w:firstRow="1" w:lastRow="0" w:firstColumn="0" w:lastColumn="0" w:noHBand="1" w:noVBand="1"/>
      </w:tblPr>
      <w:tblGrid>
        <w:gridCol w:w="847"/>
        <w:gridCol w:w="2835"/>
        <w:gridCol w:w="7462"/>
        <w:gridCol w:w="2962"/>
      </w:tblGrid>
      <w:tr w:rsidR="00A66529" w:rsidRPr="00450795" w14:paraId="740AAFB8" w14:textId="77777777" w:rsidTr="00DD0249">
        <w:trPr>
          <w:tblHeader/>
        </w:trPr>
        <w:tc>
          <w:tcPr>
            <w:tcW w:w="300" w:type="pct"/>
            <w:shd w:val="clear" w:color="auto" w:fill="D9D9D9" w:themeFill="background1" w:themeFillShade="D9"/>
          </w:tcPr>
          <w:p w14:paraId="423C95F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1005" w:type="pct"/>
            <w:shd w:val="clear" w:color="auto" w:fill="D9D9D9" w:themeFill="background1" w:themeFillShade="D9"/>
          </w:tcPr>
          <w:p w14:paraId="29533C0B"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645" w:type="pct"/>
            <w:shd w:val="clear" w:color="auto" w:fill="D9D9D9" w:themeFill="background1" w:themeFillShade="D9"/>
          </w:tcPr>
          <w:p w14:paraId="793334C1"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r w:rsidRPr="00450795">
              <w:rPr>
                <w:rStyle w:val="Odwoanieprzypisudolnego"/>
                <w:rFonts w:ascii="Arial" w:hAnsi="Arial" w:cs="Arial"/>
                <w:b/>
                <w:bCs/>
                <w:sz w:val="24"/>
                <w:szCs w:val="24"/>
              </w:rPr>
              <w:footnoteReference w:id="2"/>
            </w:r>
          </w:p>
        </w:tc>
        <w:tc>
          <w:tcPr>
            <w:tcW w:w="1050" w:type="pct"/>
            <w:shd w:val="clear" w:color="auto" w:fill="D9D9D9" w:themeFill="background1" w:themeFillShade="D9"/>
          </w:tcPr>
          <w:p w14:paraId="3C7BCA3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E50ED4" w:rsidRPr="00450795" w14:paraId="6C2864F7" w14:textId="77777777" w:rsidTr="000F4655">
        <w:tc>
          <w:tcPr>
            <w:tcW w:w="300" w:type="pct"/>
          </w:tcPr>
          <w:p w14:paraId="59042811" w14:textId="77777777" w:rsidR="00E50ED4" w:rsidRPr="00450795" w:rsidRDefault="00E50ED4" w:rsidP="001B07E6">
            <w:pPr>
              <w:spacing w:before="100" w:beforeAutospacing="1" w:after="100" w:afterAutospacing="1" w:line="276" w:lineRule="auto"/>
              <w:rPr>
                <w:rFonts w:ascii="Arial" w:hAnsi="Arial" w:cs="Arial"/>
                <w:b/>
                <w:bCs/>
                <w:sz w:val="24"/>
                <w:szCs w:val="24"/>
              </w:rPr>
            </w:pPr>
            <w:bookmarkStart w:id="1" w:name="_Hlk129181517"/>
            <w:r w:rsidRPr="00450795">
              <w:rPr>
                <w:rFonts w:ascii="Arial" w:hAnsi="Arial" w:cs="Arial"/>
                <w:b/>
                <w:bCs/>
                <w:sz w:val="24"/>
                <w:szCs w:val="24"/>
              </w:rPr>
              <w:t>A.1</w:t>
            </w:r>
          </w:p>
        </w:tc>
        <w:tc>
          <w:tcPr>
            <w:tcW w:w="1005" w:type="pct"/>
          </w:tcPr>
          <w:p w14:paraId="0F8208B1"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właściwymi przepisami prawa unijnego</w:t>
            </w:r>
          </w:p>
        </w:tc>
        <w:tc>
          <w:tcPr>
            <w:tcW w:w="2645" w:type="pct"/>
          </w:tcPr>
          <w:p w14:paraId="0A943317" w14:textId="77777777"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właściwymi przepisami prawa unijnego, tj. czy:</w:t>
            </w:r>
          </w:p>
          <w:p w14:paraId="7278A316" w14:textId="77777777" w:rsidR="00E50ED4" w:rsidRPr="00450795" w:rsidRDefault="00E50ED4" w:rsidP="001B07E6">
            <w:pPr>
              <w:pStyle w:val="Akapitzlist"/>
              <w:numPr>
                <w:ilvl w:val="0"/>
                <w:numId w:val="5"/>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projekt nie został fizycznie ukończony lub w pełni wdrożony przed złożeniem wniosku o dofinansowanie projektu w rozumieniu art. 63 ust. 6 rozporządzenia nr 2021/1060</w:t>
            </w:r>
            <w:r w:rsidRPr="00450795">
              <w:rPr>
                <w:rFonts w:ascii="Arial" w:hAnsi="Arial" w:cs="Arial"/>
                <w:sz w:val="24"/>
                <w:szCs w:val="24"/>
                <w:vertAlign w:val="superscript"/>
              </w:rPr>
              <w:footnoteReference w:id="3"/>
            </w:r>
            <w:r w:rsidRPr="00450795">
              <w:rPr>
                <w:rFonts w:ascii="Arial" w:hAnsi="Arial" w:cs="Arial"/>
                <w:sz w:val="24"/>
                <w:szCs w:val="24"/>
              </w:rPr>
              <w:t>;</w:t>
            </w:r>
          </w:p>
          <w:p w14:paraId="6A56BB53" w14:textId="7737CA86" w:rsidR="00E50ED4" w:rsidRPr="00450795" w:rsidRDefault="00E50ED4" w:rsidP="001B07E6">
            <w:pPr>
              <w:pStyle w:val="Akapitzlist"/>
              <w:numPr>
                <w:ilvl w:val="0"/>
                <w:numId w:val="5"/>
              </w:numPr>
              <w:spacing w:before="100" w:beforeAutospacing="1" w:after="100" w:afterAutospacing="1" w:line="276" w:lineRule="auto"/>
              <w:ind w:left="370"/>
              <w:rPr>
                <w:rFonts w:ascii="Arial" w:hAnsi="Arial" w:cs="Arial"/>
                <w:sz w:val="24"/>
                <w:szCs w:val="24"/>
              </w:rPr>
            </w:pPr>
            <w:r w:rsidRPr="00450795">
              <w:rPr>
                <w:rFonts w:ascii="Arial" w:hAnsi="Arial" w:cs="Arial"/>
                <w:sz w:val="24"/>
                <w:szCs w:val="24"/>
              </w:rPr>
              <w:t>wnioskodawca</w:t>
            </w:r>
            <w:r w:rsidRPr="00450795">
              <w:rPr>
                <w:rStyle w:val="Odwoanieprzypisudolnego"/>
                <w:rFonts w:ascii="Arial" w:hAnsi="Arial" w:cs="Arial"/>
                <w:sz w:val="24"/>
                <w:szCs w:val="24"/>
              </w:rPr>
              <w:footnoteReference w:id="4"/>
            </w:r>
            <w:r w:rsidRPr="00450795">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1C5D4967" w14:textId="56E30820" w:rsidR="00E50ED4" w:rsidRPr="00450795" w:rsidRDefault="00E50ED4" w:rsidP="001B07E6">
            <w:pPr>
              <w:spacing w:before="100" w:beforeAutospacing="1" w:after="100" w:afterAutospacing="1" w:line="276" w:lineRule="auto"/>
              <w:rPr>
                <w:rFonts w:ascii="Arial" w:hAnsi="Arial" w:cs="Arial"/>
                <w:sz w:val="24"/>
                <w:szCs w:val="24"/>
              </w:rPr>
            </w:pPr>
            <w:bookmarkStart w:id="2" w:name="_Hlk125528995"/>
            <w:r w:rsidRPr="00450795">
              <w:rPr>
                <w:rFonts w:ascii="Arial" w:hAnsi="Arial" w:cs="Arial"/>
                <w:sz w:val="24"/>
                <w:szCs w:val="24"/>
              </w:rPr>
              <w:lastRenderedPageBreak/>
              <w:t xml:space="preserve">Kryterium jest weryfikowane w oparciu o wniosek o dofinansowanie projektu </w:t>
            </w:r>
            <w:bookmarkEnd w:id="2"/>
            <w:r w:rsidRPr="00450795">
              <w:rPr>
                <w:rFonts w:ascii="Arial" w:hAnsi="Arial" w:cs="Arial"/>
                <w:sz w:val="24"/>
                <w:szCs w:val="24"/>
              </w:rPr>
              <w:t xml:space="preserve">i ewentualnie w zakresie pkt 2 w oparciu o oświadczenie wnioskodawcy (jeśli dotyczy) stanowiące załącznik do wniosku o dofinansowanie projektu </w:t>
            </w:r>
            <w:r w:rsidR="00900C0A">
              <w:rPr>
                <w:rFonts w:ascii="Arial" w:hAnsi="Arial" w:cs="Arial"/>
                <w:sz w:val="24"/>
                <w:szCs w:val="24"/>
              </w:rPr>
              <w:t>podpisany zgodnie ze sposobem wskazanym w Regulaminie wyboru projektów</w:t>
            </w:r>
            <w:r w:rsidRPr="00450795">
              <w:rPr>
                <w:rFonts w:ascii="Arial" w:hAnsi="Arial" w:cs="Arial"/>
                <w:sz w:val="24"/>
                <w:szCs w:val="24"/>
              </w:rPr>
              <w:t>.</w:t>
            </w:r>
          </w:p>
        </w:tc>
        <w:tc>
          <w:tcPr>
            <w:tcW w:w="1050" w:type="pct"/>
          </w:tcPr>
          <w:p w14:paraId="41D5BDA0" w14:textId="3A4F3024"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8D0F3C" w:rsidRPr="00450795">
              <w:rPr>
                <w:rFonts w:ascii="Arial" w:hAnsi="Arial" w:cs="Arial"/>
                <w:color w:val="000000"/>
                <w:sz w:val="24"/>
                <w:szCs w:val="24"/>
              </w:rPr>
              <w:t>do negocjacji/</w:t>
            </w:r>
            <w:r w:rsidRPr="00450795">
              <w:rPr>
                <w:rFonts w:ascii="Arial" w:hAnsi="Arial" w:cs="Arial"/>
                <w:color w:val="000000"/>
                <w:sz w:val="24"/>
                <w:szCs w:val="24"/>
              </w:rPr>
              <w:t>nie</w:t>
            </w:r>
            <w:r w:rsidRPr="00450795">
              <w:rPr>
                <w:rFonts w:ascii="Arial" w:hAnsi="Arial" w:cs="Arial"/>
                <w:color w:val="000000"/>
                <w:sz w:val="24"/>
                <w:szCs w:val="24"/>
              </w:rPr>
              <w:br/>
              <w:t>(niespełnienie kryterium oznacza negatywną ocenę).</w:t>
            </w:r>
          </w:p>
          <w:p w14:paraId="3FD8685C" w14:textId="5BA4E61C" w:rsidR="00E50ED4" w:rsidRPr="000F4655" w:rsidRDefault="008D0F3C" w:rsidP="001B07E6">
            <w:pPr>
              <w:spacing w:before="100" w:beforeAutospacing="1" w:after="100" w:afterAutospacing="1" w:line="276" w:lineRule="auto"/>
              <w:rPr>
                <w:rFonts w:ascii="Arial" w:hAnsi="Arial"/>
                <w:sz w:val="24"/>
              </w:rPr>
            </w:pPr>
            <w:r w:rsidRPr="00450795">
              <w:rPr>
                <w:rFonts w:ascii="Arial" w:hAnsi="Arial" w:cs="Arial"/>
                <w:sz w:val="24"/>
                <w:szCs w:val="24"/>
              </w:rPr>
              <w:t>Dopuszcza się możliwość skierowania kryterium do negocjacji w zakresie wskazanym w Regulaminie wyboru projektów.</w:t>
            </w:r>
          </w:p>
        </w:tc>
      </w:tr>
      <w:bookmarkEnd w:id="1"/>
      <w:tr w:rsidR="00E50ED4" w:rsidRPr="00450795" w14:paraId="703C2B0D" w14:textId="77777777" w:rsidTr="000F4655">
        <w:tc>
          <w:tcPr>
            <w:tcW w:w="300" w:type="pct"/>
          </w:tcPr>
          <w:p w14:paraId="64B645E0" w14:textId="29C7E641"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2</w:t>
            </w:r>
          </w:p>
        </w:tc>
        <w:tc>
          <w:tcPr>
            <w:tcW w:w="1005" w:type="pct"/>
          </w:tcPr>
          <w:p w14:paraId="3FA37CD0"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równości szans i niedyskryminacji, w tym dostępności dla osób z niepełnosprawnościami</w:t>
            </w:r>
          </w:p>
        </w:tc>
        <w:tc>
          <w:tcPr>
            <w:tcW w:w="2645" w:type="pct"/>
          </w:tcPr>
          <w:p w14:paraId="3221FE2F" w14:textId="56D37EA3"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751A6C" w:rsidRPr="00450795">
              <w:rPr>
                <w:rFonts w:ascii="Arial" w:hAnsi="Arial" w:cs="Arial"/>
                <w:sz w:val="24"/>
                <w:szCs w:val="24"/>
              </w:rPr>
              <w:t xml:space="preserve">czy </w:t>
            </w:r>
            <w:r w:rsidRPr="00450795">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D21225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5B30736C"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6CC8D910"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20708E0" w14:textId="77777777" w:rsidTr="000F4655">
        <w:tc>
          <w:tcPr>
            <w:tcW w:w="300" w:type="pct"/>
          </w:tcPr>
          <w:p w14:paraId="4F4C95D2" w14:textId="74D91484"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3</w:t>
            </w:r>
          </w:p>
        </w:tc>
        <w:tc>
          <w:tcPr>
            <w:tcW w:w="1005" w:type="pct"/>
          </w:tcPr>
          <w:p w14:paraId="481C7C1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ze standardem minimum realizacji zasady równości kobiet i mężczyzn</w:t>
            </w:r>
          </w:p>
        </w:tc>
        <w:tc>
          <w:tcPr>
            <w:tcW w:w="2645" w:type="pct"/>
          </w:tcPr>
          <w:p w14:paraId="30CAF1AA" w14:textId="0AAE1E11" w:rsidR="00E50ED4" w:rsidRPr="00450795" w:rsidRDefault="00E50ED4" w:rsidP="001B07E6">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W kryterium sprawdzimy, czy projekt jest zgodny ze standardem minimum realizacji zasady równości kobiet i mężczyzn (</w:t>
            </w:r>
            <w:r w:rsidRPr="00450795">
              <w:rPr>
                <w:rFonts w:ascii="Arial" w:hAnsi="Arial" w:cs="Arial"/>
                <w:sz w:val="24"/>
                <w:szCs w:val="24"/>
                <w:lang w:val="x-none"/>
              </w:rPr>
              <w:t xml:space="preserve">na podstawie </w:t>
            </w:r>
            <w:r w:rsidRPr="00450795">
              <w:rPr>
                <w:rFonts w:ascii="Arial" w:hAnsi="Arial" w:cs="Arial"/>
                <w:sz w:val="24"/>
                <w:szCs w:val="24"/>
              </w:rPr>
              <w:t xml:space="preserve">5 </w:t>
            </w:r>
            <w:r w:rsidRPr="00450795">
              <w:rPr>
                <w:rFonts w:ascii="Arial" w:hAnsi="Arial" w:cs="Arial"/>
                <w:sz w:val="24"/>
                <w:szCs w:val="24"/>
                <w:lang w:val="x-none"/>
              </w:rPr>
              <w:t>kryteriów oceny określonych w</w:t>
            </w:r>
            <w:r w:rsidRPr="00450795">
              <w:rPr>
                <w:rFonts w:ascii="Arial" w:hAnsi="Arial" w:cs="Arial"/>
                <w:sz w:val="24"/>
                <w:szCs w:val="24"/>
              </w:rPr>
              <w:t xml:space="preserve"> załączniku nr 1 do</w:t>
            </w:r>
            <w:r w:rsidRPr="00450795">
              <w:rPr>
                <w:rFonts w:ascii="Arial" w:hAnsi="Arial" w:cs="Arial"/>
                <w:sz w:val="24"/>
                <w:szCs w:val="24"/>
                <w:lang w:val="x-none"/>
              </w:rPr>
              <w:t xml:space="preserve"> Wytycznych dotyczących realizacji zasad równościowych w ramach funduszy unijnych na lata 2021-2027</w:t>
            </w:r>
            <w:r w:rsidRPr="00450795">
              <w:rPr>
                <w:rFonts w:ascii="Arial" w:hAnsi="Arial" w:cs="Arial"/>
                <w:sz w:val="24"/>
                <w:szCs w:val="24"/>
              </w:rPr>
              <w:t>).</w:t>
            </w:r>
          </w:p>
          <w:p w14:paraId="74A5DB93"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19E587EC"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159C2368"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7377311F" w14:textId="77777777" w:rsidTr="000F4655">
        <w:tc>
          <w:tcPr>
            <w:tcW w:w="300" w:type="pct"/>
          </w:tcPr>
          <w:p w14:paraId="02EC46C8" w14:textId="46F5020A"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4</w:t>
            </w:r>
          </w:p>
        </w:tc>
        <w:tc>
          <w:tcPr>
            <w:tcW w:w="1005" w:type="pct"/>
          </w:tcPr>
          <w:p w14:paraId="3D640C1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Kartą Praw Podstawowych Unii Europejskiej</w:t>
            </w:r>
          </w:p>
        </w:tc>
        <w:tc>
          <w:tcPr>
            <w:tcW w:w="2645" w:type="pct"/>
          </w:tcPr>
          <w:p w14:paraId="0CA6E906" w14:textId="0642A4A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Kartą Praw Podstawowych Unii Europejskiej z dnia </w:t>
            </w:r>
            <w:r w:rsidR="00D07A15">
              <w:rPr>
                <w:rFonts w:ascii="Arial" w:hAnsi="Arial" w:cs="Arial"/>
                <w:sz w:val="24"/>
                <w:szCs w:val="24"/>
              </w:rPr>
              <w:t>7 czerwca 2016</w:t>
            </w:r>
            <w:r w:rsidRPr="00450795">
              <w:rPr>
                <w:rFonts w:ascii="Arial" w:hAnsi="Arial" w:cs="Arial"/>
                <w:sz w:val="24"/>
                <w:szCs w:val="24"/>
              </w:rPr>
              <w:t xml:space="preserve"> r. (Dz. Urz. UE C </w:t>
            </w:r>
            <w:r w:rsidR="00D07A15">
              <w:rPr>
                <w:rFonts w:ascii="Arial" w:hAnsi="Arial" w:cs="Arial"/>
                <w:sz w:val="24"/>
                <w:szCs w:val="24"/>
              </w:rPr>
              <w:t>202</w:t>
            </w:r>
            <w:r w:rsidRPr="00450795">
              <w:rPr>
                <w:rFonts w:ascii="Arial" w:hAnsi="Arial" w:cs="Arial"/>
                <w:sz w:val="24"/>
                <w:szCs w:val="24"/>
              </w:rPr>
              <w:t xml:space="preserve"> z </w:t>
            </w:r>
            <w:r w:rsidR="00D07A15">
              <w:rPr>
                <w:rFonts w:ascii="Arial" w:hAnsi="Arial" w:cs="Arial"/>
                <w:sz w:val="24"/>
                <w:szCs w:val="24"/>
              </w:rPr>
              <w:t>07</w:t>
            </w:r>
            <w:r w:rsidRPr="00450795">
              <w:rPr>
                <w:rFonts w:ascii="Arial" w:hAnsi="Arial" w:cs="Arial"/>
                <w:sz w:val="24"/>
                <w:szCs w:val="24"/>
              </w:rPr>
              <w:t>.</w:t>
            </w:r>
            <w:r w:rsidR="00D07A15">
              <w:rPr>
                <w:rFonts w:ascii="Arial" w:hAnsi="Arial" w:cs="Arial"/>
                <w:sz w:val="24"/>
                <w:szCs w:val="24"/>
              </w:rPr>
              <w:t>06</w:t>
            </w:r>
            <w:r w:rsidRPr="00450795">
              <w:rPr>
                <w:rFonts w:ascii="Arial" w:hAnsi="Arial" w:cs="Arial"/>
                <w:sz w:val="24"/>
                <w:szCs w:val="24"/>
              </w:rPr>
              <w:t>.</w:t>
            </w:r>
            <w:r w:rsidR="00D07A15" w:rsidRPr="00450795">
              <w:rPr>
                <w:rFonts w:ascii="Arial" w:hAnsi="Arial" w:cs="Arial"/>
                <w:sz w:val="24"/>
                <w:szCs w:val="24"/>
              </w:rPr>
              <w:t>201</w:t>
            </w:r>
            <w:r w:rsidR="00D07A15">
              <w:rPr>
                <w:rFonts w:ascii="Arial" w:hAnsi="Arial" w:cs="Arial"/>
                <w:sz w:val="24"/>
                <w:szCs w:val="24"/>
              </w:rPr>
              <w:t>6, str. 389</w:t>
            </w:r>
            <w:r w:rsidRPr="00450795">
              <w:rPr>
                <w:rFonts w:ascii="Arial" w:hAnsi="Arial" w:cs="Arial"/>
                <w:sz w:val="24"/>
                <w:szCs w:val="24"/>
              </w:rPr>
              <w:t>) w zakresie odnoszącym się do sposobu realizacji, zakresu projektu i wnioskodawcy.</w:t>
            </w:r>
          </w:p>
          <w:p w14:paraId="71C4FCE2" w14:textId="7DA56A5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Zgodność projektu z Kartą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odstawowych Unii Europejskiej przy wdrażaniu europejskich funduszy strukturalnych i inwestycyjnych, w szczególności załącznik nr III.</w:t>
            </w:r>
          </w:p>
          <w:p w14:paraId="2D266D4D" w14:textId="77777777" w:rsidR="00E50ED4" w:rsidRPr="00450795" w:rsidRDefault="00E50ED4" w:rsidP="001B07E6">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363BFEE9"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36AF059D"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11DFC586" w14:textId="77777777" w:rsidTr="000F4655">
        <w:tc>
          <w:tcPr>
            <w:tcW w:w="300" w:type="pct"/>
          </w:tcPr>
          <w:p w14:paraId="3EA47157" w14:textId="405C1DAA"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5</w:t>
            </w:r>
          </w:p>
        </w:tc>
        <w:tc>
          <w:tcPr>
            <w:tcW w:w="1005" w:type="pct"/>
          </w:tcPr>
          <w:p w14:paraId="459CF2D8" w14:textId="1E90C668"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jest zgodny z Konwencją o </w:t>
            </w:r>
            <w:r w:rsidR="00D07A15">
              <w:rPr>
                <w:rFonts w:ascii="Arial" w:hAnsi="Arial" w:cs="Arial"/>
                <w:b/>
                <w:bCs/>
                <w:sz w:val="24"/>
                <w:szCs w:val="24"/>
              </w:rPr>
              <w:t>p</w:t>
            </w:r>
            <w:r w:rsidR="00D07A15" w:rsidRPr="00450795">
              <w:rPr>
                <w:rFonts w:ascii="Arial" w:hAnsi="Arial" w:cs="Arial"/>
                <w:b/>
                <w:bCs/>
                <w:sz w:val="24"/>
                <w:szCs w:val="24"/>
              </w:rPr>
              <w:t xml:space="preserve">rawach </w:t>
            </w:r>
            <w:r w:rsidR="00D07A15">
              <w:rPr>
                <w:rFonts w:ascii="Arial" w:hAnsi="Arial" w:cs="Arial"/>
                <w:b/>
                <w:bCs/>
                <w:sz w:val="24"/>
                <w:szCs w:val="24"/>
              </w:rPr>
              <w:t>o</w:t>
            </w:r>
            <w:r w:rsidR="00D07A15" w:rsidRPr="00450795">
              <w:rPr>
                <w:rFonts w:ascii="Arial" w:hAnsi="Arial" w:cs="Arial"/>
                <w:b/>
                <w:bCs/>
                <w:sz w:val="24"/>
                <w:szCs w:val="24"/>
              </w:rPr>
              <w:t xml:space="preserve">sób </w:t>
            </w:r>
            <w:r w:rsidR="00D07A15">
              <w:rPr>
                <w:rFonts w:ascii="Arial" w:hAnsi="Arial" w:cs="Arial"/>
                <w:b/>
                <w:bCs/>
                <w:sz w:val="24"/>
                <w:szCs w:val="24"/>
              </w:rPr>
              <w:t>n</w:t>
            </w:r>
            <w:r w:rsidR="00D07A15" w:rsidRPr="00450795">
              <w:rPr>
                <w:rFonts w:ascii="Arial" w:hAnsi="Arial" w:cs="Arial"/>
                <w:b/>
                <w:bCs/>
                <w:sz w:val="24"/>
                <w:szCs w:val="24"/>
              </w:rPr>
              <w:t>iepełnosprawnych</w:t>
            </w:r>
          </w:p>
        </w:tc>
        <w:tc>
          <w:tcPr>
            <w:tcW w:w="2645" w:type="pct"/>
          </w:tcPr>
          <w:p w14:paraId="436CBCE2" w14:textId="73A13FB1"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Konwencją o </w:t>
            </w:r>
            <w:r w:rsidR="00D07A15">
              <w:rPr>
                <w:rFonts w:ascii="Arial" w:hAnsi="Arial" w:cs="Arial"/>
                <w:sz w:val="24"/>
                <w:szCs w:val="24"/>
              </w:rPr>
              <w:t>p</w:t>
            </w:r>
            <w:r w:rsidR="00D07A15" w:rsidRPr="00450795">
              <w:rPr>
                <w:rFonts w:ascii="Arial" w:hAnsi="Arial" w:cs="Arial"/>
                <w:sz w:val="24"/>
                <w:szCs w:val="24"/>
              </w:rPr>
              <w:t xml:space="preserve">rawach </w:t>
            </w:r>
            <w:r w:rsidR="00D07A15">
              <w:rPr>
                <w:rFonts w:ascii="Arial" w:hAnsi="Arial" w:cs="Arial"/>
                <w:sz w:val="24"/>
                <w:szCs w:val="24"/>
              </w:rPr>
              <w:t>o</w:t>
            </w:r>
            <w:r w:rsidR="00D07A15" w:rsidRPr="00450795">
              <w:rPr>
                <w:rFonts w:ascii="Arial" w:hAnsi="Arial" w:cs="Arial"/>
                <w:sz w:val="24"/>
                <w:szCs w:val="24"/>
              </w:rPr>
              <w:t xml:space="preserve">sób </w:t>
            </w:r>
            <w:r w:rsidR="00D07A15">
              <w:rPr>
                <w:rFonts w:ascii="Arial" w:hAnsi="Arial" w:cs="Arial"/>
                <w:sz w:val="24"/>
                <w:szCs w:val="24"/>
              </w:rPr>
              <w:t>n</w:t>
            </w:r>
            <w:r w:rsidR="00D07A15" w:rsidRPr="00450795">
              <w:rPr>
                <w:rFonts w:ascii="Arial" w:hAnsi="Arial" w:cs="Arial"/>
                <w:sz w:val="24"/>
                <w:szCs w:val="24"/>
              </w:rPr>
              <w:t xml:space="preserve">iepełnosprawnych </w:t>
            </w:r>
            <w:r w:rsidRPr="00450795">
              <w:rPr>
                <w:rFonts w:ascii="Arial" w:hAnsi="Arial" w:cs="Arial"/>
                <w:sz w:val="24"/>
                <w:szCs w:val="24"/>
              </w:rPr>
              <w:t>sporządzoną w Nowym Jorku dnia 13 grudnia 2006 r. (Dz. U. z 2012 r. poz. 1169 z późn. zm.) w zakresie odnoszącym się do sposobu realizacji, zakresu projektu i wnioskodawcy.</w:t>
            </w:r>
          </w:p>
          <w:p w14:paraId="658D6593" w14:textId="6B9730E7"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Zgodność projektu z Konwencją o </w:t>
            </w:r>
            <w:r w:rsidR="00D07A15">
              <w:rPr>
                <w:rFonts w:ascii="Arial" w:hAnsi="Arial" w:cs="Arial"/>
                <w:sz w:val="24"/>
                <w:szCs w:val="24"/>
              </w:rPr>
              <w:t>p</w:t>
            </w:r>
            <w:r w:rsidRPr="00450795">
              <w:rPr>
                <w:rFonts w:ascii="Arial" w:hAnsi="Arial" w:cs="Arial"/>
                <w:sz w:val="24"/>
                <w:szCs w:val="24"/>
              </w:rPr>
              <w:t xml:space="preserve">rawach </w:t>
            </w:r>
            <w:r w:rsidR="00D07A15">
              <w:rPr>
                <w:rFonts w:ascii="Arial" w:hAnsi="Arial" w:cs="Arial"/>
                <w:sz w:val="24"/>
                <w:szCs w:val="24"/>
              </w:rPr>
              <w:t>o</w:t>
            </w:r>
            <w:r w:rsidRPr="00450795">
              <w:rPr>
                <w:rFonts w:ascii="Arial" w:hAnsi="Arial" w:cs="Arial"/>
                <w:sz w:val="24"/>
                <w:szCs w:val="24"/>
              </w:rPr>
              <w:t xml:space="preserve">sób </w:t>
            </w:r>
            <w:r w:rsidR="00D07A15">
              <w:rPr>
                <w:rFonts w:ascii="Arial" w:hAnsi="Arial" w:cs="Arial"/>
                <w:sz w:val="24"/>
                <w:szCs w:val="24"/>
              </w:rPr>
              <w:t>n</w:t>
            </w:r>
            <w:r w:rsidRPr="00450795">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7C7EA38C" w14:textId="77777777" w:rsidR="00E50ED4" w:rsidRPr="00450795" w:rsidRDefault="00E50ED4" w:rsidP="001B07E6">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21552853"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5AF8B25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4C629D13" w14:textId="77777777" w:rsidTr="000F4655">
        <w:tc>
          <w:tcPr>
            <w:tcW w:w="300" w:type="pct"/>
          </w:tcPr>
          <w:p w14:paraId="50A96571" w14:textId="28EAC90B"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6</w:t>
            </w:r>
          </w:p>
        </w:tc>
        <w:tc>
          <w:tcPr>
            <w:tcW w:w="1005" w:type="pct"/>
          </w:tcPr>
          <w:p w14:paraId="0DA58FFF"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zrównoważonego rozwoju</w:t>
            </w:r>
          </w:p>
        </w:tc>
        <w:tc>
          <w:tcPr>
            <w:tcW w:w="2645" w:type="pct"/>
          </w:tcPr>
          <w:p w14:paraId="2FFE9AA3" w14:textId="3245A6B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zasadą zrównoważonego rozwoju określoną w art. 9 ust. 4 Rozporządzenia 2021/1060.</w:t>
            </w:r>
          </w:p>
          <w:p w14:paraId="557F28DE"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0A4FBBB2"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2FE0567C"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5DF44FB" w14:textId="77777777" w:rsidTr="000F4655">
        <w:tc>
          <w:tcPr>
            <w:tcW w:w="300" w:type="pct"/>
          </w:tcPr>
          <w:p w14:paraId="71C55CC8" w14:textId="522F6D02"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7</w:t>
            </w:r>
          </w:p>
        </w:tc>
        <w:tc>
          <w:tcPr>
            <w:tcW w:w="1005" w:type="pct"/>
          </w:tcPr>
          <w:p w14:paraId="3B855400" w14:textId="77777777" w:rsidR="00E50ED4" w:rsidRPr="00450795" w:rsidRDefault="00E50ED4"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bCs/>
                <w:sz w:val="24"/>
                <w:szCs w:val="24"/>
              </w:rPr>
              <w:t>Partnerstwo projektowe</w:t>
            </w:r>
          </w:p>
        </w:tc>
        <w:tc>
          <w:tcPr>
            <w:tcW w:w="2645" w:type="pct"/>
          </w:tcPr>
          <w:p w14:paraId="04F45AD9" w14:textId="4DEE10B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536295" w:rsidRPr="00450795">
              <w:rPr>
                <w:rFonts w:ascii="Arial" w:hAnsi="Arial" w:cs="Arial"/>
                <w:sz w:val="24"/>
                <w:szCs w:val="24"/>
              </w:rPr>
              <w:t>; dalej: ustawa wdrożeniowa</w:t>
            </w:r>
            <w:r w:rsidRPr="00450795">
              <w:rPr>
                <w:rFonts w:ascii="Arial" w:hAnsi="Arial" w:cs="Arial"/>
                <w:sz w:val="24"/>
                <w:szCs w:val="24"/>
              </w:rPr>
              <w:t>), tj.:</w:t>
            </w:r>
          </w:p>
          <w:p w14:paraId="2D4DD7F4" w14:textId="77777777" w:rsidR="00E50ED4" w:rsidRPr="00450795" w:rsidRDefault="00E50ED4" w:rsidP="001B07E6">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wnosi do projektu zasoby: ludzkie, organizacyjne, techniczne lub finansowe oraz</w:t>
            </w:r>
          </w:p>
          <w:p w14:paraId="408B80B0" w14:textId="14FDBB66" w:rsidR="00E50ED4" w:rsidRPr="00450795" w:rsidRDefault="00E50ED4" w:rsidP="001B07E6">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realizuje zadanie/a merytoryczne w projekcie.</w:t>
            </w:r>
          </w:p>
          <w:p w14:paraId="77A844C9" w14:textId="14E375C8"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Powyższe wymogi muszą być spełnione łącznie. Udział partnerów </w:t>
            </w:r>
            <w:r w:rsidRPr="00450795">
              <w:rPr>
                <w:rFonts w:ascii="Arial" w:hAnsi="Arial" w:cs="Arial"/>
                <w:sz w:val="24"/>
                <w:szCs w:val="24"/>
              </w:rPr>
              <w:br/>
              <w:t>w projekcie partnerskim nie może polegać wyłącznie na wniesieniu do jego realizacji ww. zasobów.</w:t>
            </w:r>
          </w:p>
          <w:p w14:paraId="4AFE3431" w14:textId="629D2ACB" w:rsidR="00E50ED4" w:rsidRPr="00450795" w:rsidRDefault="00E50ED4" w:rsidP="001B07E6">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15252899" w14:textId="77777777" w:rsidR="00E50ED4" w:rsidRPr="00450795" w:rsidRDefault="00E50ED4"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negocjacji/nie/nie dotyczy</w:t>
            </w:r>
            <w:r w:rsidRPr="00450795">
              <w:rPr>
                <w:rFonts w:ascii="Arial" w:hAnsi="Arial" w:cs="Arial"/>
                <w:color w:val="000000"/>
                <w:sz w:val="24"/>
                <w:szCs w:val="24"/>
              </w:rPr>
              <w:br/>
              <w:t>(niespełnienie kryterium oznacza negatywną ocenę).</w:t>
            </w:r>
          </w:p>
          <w:p w14:paraId="4D934588" w14:textId="77777777" w:rsidR="00E50ED4" w:rsidRPr="00450795" w:rsidRDefault="00E50ED4" w:rsidP="001B07E6">
            <w:pPr>
              <w:autoSpaceDE w:val="0"/>
              <w:autoSpaceDN w:val="0"/>
              <w:adjustRightInd w:val="0"/>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Dopuszcza się możliwość skierowania kryterium do negocjacji w zakresie wskazanym w Regulaminie wyboru projektów.</w:t>
            </w:r>
          </w:p>
        </w:tc>
      </w:tr>
      <w:tr w:rsidR="00D43D26" w:rsidRPr="00450795" w14:paraId="23880D2A" w14:textId="77777777" w:rsidTr="000F4655">
        <w:tc>
          <w:tcPr>
            <w:tcW w:w="300" w:type="pct"/>
          </w:tcPr>
          <w:p w14:paraId="4276A53A" w14:textId="0075C08B" w:rsidR="00D43D26" w:rsidRPr="00450795" w:rsidRDefault="00D43D26"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1D7C5D">
              <w:rPr>
                <w:rFonts w:ascii="Arial" w:hAnsi="Arial" w:cs="Arial"/>
                <w:b/>
                <w:bCs/>
                <w:sz w:val="24"/>
                <w:szCs w:val="24"/>
              </w:rPr>
              <w:t>8</w:t>
            </w:r>
          </w:p>
        </w:tc>
        <w:tc>
          <w:tcPr>
            <w:tcW w:w="1005" w:type="pct"/>
          </w:tcPr>
          <w:p w14:paraId="5CAD86FF" w14:textId="5770BD76" w:rsidR="00D43D26" w:rsidRPr="00450795" w:rsidRDefault="00D43D26" w:rsidP="001B07E6">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Potencjał ekonomiczny</w:t>
            </w:r>
          </w:p>
        </w:tc>
        <w:tc>
          <w:tcPr>
            <w:tcW w:w="2645" w:type="pct"/>
          </w:tcPr>
          <w:p w14:paraId="21D49079" w14:textId="07B452AE"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W kryterium sprawdzimy, czy </w:t>
            </w:r>
            <w:r w:rsidRPr="00450795">
              <w:rPr>
                <w:rFonts w:ascii="Arial" w:hAnsi="Arial" w:cs="Arial"/>
                <w:color w:val="000000"/>
                <w:sz w:val="24"/>
                <w:szCs w:val="24"/>
              </w:rPr>
              <w:t>roczny obrót</w:t>
            </w:r>
            <w:r w:rsidRPr="00450795">
              <w:rPr>
                <w:rStyle w:val="Odwoanieprzypisudolnego"/>
                <w:rFonts w:ascii="Arial" w:hAnsi="Arial" w:cs="Arial"/>
                <w:color w:val="000000"/>
                <w:sz w:val="24"/>
                <w:szCs w:val="24"/>
              </w:rPr>
              <w:footnoteReference w:id="5"/>
            </w:r>
            <w:r w:rsidRPr="00450795">
              <w:rPr>
                <w:rFonts w:ascii="Arial" w:hAnsi="Arial" w:cs="Arial"/>
                <w:color w:val="000000"/>
                <w:sz w:val="24"/>
                <w:szCs w:val="24"/>
              </w:rPr>
              <w:t xml:space="preserve"> wnioskodawcy jest równy lub wyższy od 25% średnich rocznych wydatków</w:t>
            </w:r>
            <w:r w:rsidRPr="00450795">
              <w:rPr>
                <w:rStyle w:val="Odwoanieprzypisudolnego"/>
                <w:rFonts w:ascii="Arial" w:hAnsi="Arial" w:cs="Arial"/>
                <w:color w:val="000000"/>
                <w:sz w:val="24"/>
                <w:szCs w:val="24"/>
              </w:rPr>
              <w:footnoteReference w:id="6"/>
            </w:r>
            <w:r w:rsidRPr="00450795">
              <w:rPr>
                <w:rFonts w:ascii="Arial" w:hAnsi="Arial" w:cs="Arial"/>
                <w:color w:val="000000"/>
                <w:sz w:val="24"/>
                <w:szCs w:val="24"/>
              </w:rPr>
              <w:t xml:space="preserve"> w projekcie</w:t>
            </w:r>
            <w:r w:rsidRPr="00450795">
              <w:rPr>
                <w:rStyle w:val="Odwoanieprzypisudolnego"/>
                <w:rFonts w:ascii="Arial" w:hAnsi="Arial" w:cs="Arial"/>
                <w:color w:val="000000"/>
                <w:sz w:val="24"/>
                <w:szCs w:val="24"/>
              </w:rPr>
              <w:footnoteReference w:id="7"/>
            </w:r>
            <w:r w:rsidRPr="00450795">
              <w:rPr>
                <w:rFonts w:ascii="Arial" w:hAnsi="Arial" w:cs="Arial"/>
                <w:color w:val="000000"/>
                <w:sz w:val="24"/>
                <w:szCs w:val="24"/>
              </w:rPr>
              <w:t>.</w:t>
            </w:r>
          </w:p>
          <w:p w14:paraId="72B7274E"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projektów partnerskich wnioskodawcą w rozumieniu niniejszego kryterium jest wyłącznie partner wiodący inicjujący partnerstwo. Obroty pozostałych partnerów nie będą traktowane jako potencjał ekonomiczny wnioskodawcy.</w:t>
            </w:r>
          </w:p>
          <w:p w14:paraId="776BC1C3" w14:textId="52E0D6B2"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celu spełnienia kryterium wnioskodawca musi wskazać obrót za zamknięty i zatwierdzony rok obrotowy lub za zamknięty i zatwierdzony rok kalendarzowy.</w:t>
            </w:r>
          </w:p>
          <w:p w14:paraId="7BF53B5D"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Wskazany obrót musi dotyczyć jednego z pięciu ostatnich lat i być równy lub wyższy od wartości stanowiącej 25% średnich rocznych wydatków w projekcie</w:t>
            </w:r>
            <w:r w:rsidRPr="00450795">
              <w:rPr>
                <w:rStyle w:val="Odwoanieprzypisudolnego"/>
                <w:rFonts w:ascii="Arial" w:hAnsi="Arial" w:cs="Arial"/>
                <w:color w:val="000000"/>
                <w:sz w:val="24"/>
                <w:szCs w:val="24"/>
              </w:rPr>
              <w:footnoteReference w:id="8"/>
            </w:r>
            <w:r w:rsidRPr="00450795">
              <w:rPr>
                <w:rFonts w:ascii="Arial" w:hAnsi="Arial" w:cs="Arial"/>
                <w:color w:val="000000"/>
                <w:sz w:val="24"/>
                <w:szCs w:val="24"/>
              </w:rPr>
              <w:t>.</w:t>
            </w:r>
          </w:p>
          <w:p w14:paraId="09F363C9"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gdy projekt trwa dłużej niż jeden rok (12 miesięcy) należy wartość obrotów odnieść do średnich rocznych wydatków w projekcie.</w:t>
            </w:r>
          </w:p>
          <w:p w14:paraId="5947D961"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346B4364" w14:textId="77777777" w:rsidR="00D43D26" w:rsidRPr="00450795" w:rsidRDefault="00D43D26" w:rsidP="001B07E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1205356A" w14:textId="77777777"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p>
          <w:p w14:paraId="6CDECE11" w14:textId="77777777"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nie dotyczy sytuacji, kiedy wnioskodawcą jest jednostka sektora finansów publicznych.</w:t>
            </w:r>
          </w:p>
          <w:p w14:paraId="0820D82E" w14:textId="3A94429C" w:rsidR="00D43D26" w:rsidRPr="00450795" w:rsidRDefault="00D43D26" w:rsidP="001B07E6">
            <w:pPr>
              <w:spacing w:before="100" w:beforeAutospacing="1" w:after="100" w:afterAutospacing="1" w:line="276" w:lineRule="auto"/>
              <w:rPr>
                <w:rFonts w:ascii="Arial" w:hAnsi="Arial" w:cs="Arial"/>
                <w:sz w:val="24"/>
                <w:szCs w:val="24"/>
              </w:rPr>
            </w:pPr>
            <w:r w:rsidRPr="00450795">
              <w:rPr>
                <w:rFonts w:ascii="Arial" w:hAnsi="Arial" w:cs="Arial"/>
                <w:color w:val="000000"/>
                <w:sz w:val="24"/>
                <w:szCs w:val="24"/>
              </w:rPr>
              <w:t>Kryterium jest weryfikowane w oparciu o wniosek o dofinansowanie projektu.</w:t>
            </w:r>
          </w:p>
        </w:tc>
        <w:tc>
          <w:tcPr>
            <w:tcW w:w="1050" w:type="pct"/>
          </w:tcPr>
          <w:p w14:paraId="288A4903" w14:textId="77777777"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negocjacji/nie/nie dotyczy</w:t>
            </w:r>
          </w:p>
          <w:p w14:paraId="5C1FCC88" w14:textId="77777777"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(niespełnienie kryterium oznacza negatywną ocenę).</w:t>
            </w:r>
          </w:p>
          <w:p w14:paraId="6F1213A1" w14:textId="4AF67272" w:rsidR="00D43D26" w:rsidRPr="00450795" w:rsidRDefault="00D43D26"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p>
        </w:tc>
      </w:tr>
    </w:tbl>
    <w:p w14:paraId="6FBD57CD" w14:textId="6E19D161" w:rsidR="00E50ED4" w:rsidRPr="00450795" w:rsidRDefault="00E50ED4" w:rsidP="001B07E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t>Kryteria merytoryczne</w:t>
      </w:r>
    </w:p>
    <w:tbl>
      <w:tblPr>
        <w:tblStyle w:val="Tabela-Siatka"/>
        <w:tblW w:w="5040" w:type="pct"/>
        <w:tblLook w:val="0620" w:firstRow="1" w:lastRow="0" w:firstColumn="0" w:lastColumn="0" w:noHBand="1" w:noVBand="1"/>
      </w:tblPr>
      <w:tblGrid>
        <w:gridCol w:w="703"/>
        <w:gridCol w:w="1698"/>
        <w:gridCol w:w="8097"/>
        <w:gridCol w:w="3608"/>
      </w:tblGrid>
      <w:tr w:rsidR="00E50ED4" w:rsidRPr="00450795" w14:paraId="73CF1A69" w14:textId="77777777" w:rsidTr="006769AD">
        <w:trPr>
          <w:tblHeader/>
        </w:trPr>
        <w:tc>
          <w:tcPr>
            <w:tcW w:w="249" w:type="pct"/>
            <w:shd w:val="clear" w:color="auto" w:fill="D9D9D9" w:themeFill="background1" w:themeFillShade="D9"/>
          </w:tcPr>
          <w:p w14:paraId="4DDE419E"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602" w:type="pct"/>
            <w:shd w:val="clear" w:color="auto" w:fill="D9D9D9" w:themeFill="background1" w:themeFillShade="D9"/>
          </w:tcPr>
          <w:p w14:paraId="628824D6"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870" w:type="pct"/>
            <w:shd w:val="clear" w:color="auto" w:fill="D9D9D9" w:themeFill="background1" w:themeFillShade="D9"/>
          </w:tcPr>
          <w:p w14:paraId="1BFA08CD"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p>
        </w:tc>
        <w:tc>
          <w:tcPr>
            <w:tcW w:w="1279" w:type="pct"/>
            <w:shd w:val="clear" w:color="auto" w:fill="D9D9D9" w:themeFill="background1" w:themeFillShade="D9"/>
          </w:tcPr>
          <w:p w14:paraId="623058E4" w14:textId="77777777" w:rsidR="00E50ED4" w:rsidRPr="00450795" w:rsidRDefault="00E50ED4"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0A55FA" w:rsidRPr="00450795" w14:paraId="54E76FA1" w14:textId="77777777" w:rsidTr="006769AD">
        <w:tc>
          <w:tcPr>
            <w:tcW w:w="249" w:type="pct"/>
          </w:tcPr>
          <w:p w14:paraId="6B352A73" w14:textId="77777777" w:rsidR="000A55FA" w:rsidRPr="00450795" w:rsidRDefault="000A55FA" w:rsidP="001B07E6">
            <w:pPr>
              <w:spacing w:before="100" w:beforeAutospacing="1" w:after="100" w:afterAutospacing="1" w:line="276" w:lineRule="auto"/>
              <w:rPr>
                <w:rFonts w:ascii="Arial" w:hAnsi="Arial" w:cs="Arial"/>
                <w:b/>
                <w:bCs/>
                <w:sz w:val="24"/>
                <w:szCs w:val="24"/>
              </w:rPr>
            </w:pPr>
            <w:bookmarkStart w:id="3" w:name="_Hlk129348990"/>
            <w:r w:rsidRPr="00450795">
              <w:rPr>
                <w:rFonts w:ascii="Arial" w:hAnsi="Arial" w:cs="Arial"/>
                <w:b/>
                <w:bCs/>
                <w:sz w:val="24"/>
                <w:szCs w:val="24"/>
              </w:rPr>
              <w:t>B.1</w:t>
            </w:r>
          </w:p>
        </w:tc>
        <w:tc>
          <w:tcPr>
            <w:tcW w:w="602" w:type="pct"/>
          </w:tcPr>
          <w:p w14:paraId="71AA64CD"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Potrzeba realizacji i grupa docelowa projektu</w:t>
            </w:r>
          </w:p>
        </w:tc>
        <w:tc>
          <w:tcPr>
            <w:tcW w:w="2870" w:type="pct"/>
          </w:tcPr>
          <w:p w14:paraId="30EA0363"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czy:</w:t>
            </w:r>
          </w:p>
          <w:p w14:paraId="1C90AAA2" w14:textId="77777777" w:rsidR="000A55FA" w:rsidRPr="00450795" w:rsidRDefault="000A55FA" w:rsidP="001B07E6">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88D33BB" w14:textId="4104B086" w:rsidR="000A55FA" w:rsidRPr="00450795" w:rsidRDefault="000A55FA" w:rsidP="001B07E6">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 xml:space="preserve">dobór i opis grupy docelowej oraz sposób rekrutacji </w:t>
            </w:r>
            <w:bookmarkStart w:id="4" w:name="_Hlk126914034"/>
            <w:r w:rsidRPr="00450795">
              <w:rPr>
                <w:rFonts w:ascii="Arial" w:hAnsi="Arial" w:cs="Arial"/>
                <w:color w:val="000000"/>
                <w:sz w:val="24"/>
                <w:szCs w:val="24"/>
              </w:rPr>
              <w:t>(w tym weryfikacja kwalifikowalności grupy docelowej)</w:t>
            </w:r>
            <w:bookmarkEnd w:id="4"/>
            <w:r w:rsidRPr="00450795">
              <w:rPr>
                <w:rFonts w:ascii="Arial" w:hAnsi="Arial" w:cs="Arial"/>
                <w:color w:val="000000"/>
                <w:sz w:val="24"/>
                <w:szCs w:val="24"/>
              </w:rPr>
              <w:t xml:space="preserve"> jest adekwatny do założeń projektu i Regulaminu wyboru projektów.</w:t>
            </w:r>
          </w:p>
          <w:p w14:paraId="070A0C02" w14:textId="17EC51BF"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277B6EC9"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A57D2EB"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6436027"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15 pkt. w ramach oceny kryterium.</w:t>
            </w:r>
          </w:p>
          <w:p w14:paraId="11CCAFC2"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Regulaminie wyboru projektów, </w:t>
            </w:r>
            <w:r w:rsidRPr="00450795">
              <w:rPr>
                <w:rFonts w:ascii="Arial" w:hAnsi="Arial" w:cs="Arial"/>
                <w:color w:val="000000"/>
                <w:sz w:val="24"/>
                <w:szCs w:val="24"/>
              </w:rPr>
              <w:t>jeśli</w:t>
            </w:r>
            <w:r w:rsidRPr="00450795">
              <w:rPr>
                <w:rFonts w:ascii="Arial" w:hAnsi="Arial" w:cs="Arial"/>
                <w:sz w:val="24"/>
                <w:szCs w:val="24"/>
              </w:rPr>
              <w:t xml:space="preserve"> oceniający przyzna</w:t>
            </w:r>
            <w:r w:rsidRPr="00450795">
              <w:rPr>
                <w:rFonts w:ascii="Arial" w:hAnsi="Arial" w:cs="Arial"/>
                <w:color w:val="000000"/>
                <w:sz w:val="24"/>
                <w:szCs w:val="24"/>
              </w:rPr>
              <w:t xml:space="preserve"> co najmniej 9 punktów w ramach oceny kryterium.</w:t>
            </w:r>
          </w:p>
          <w:p w14:paraId="747F550E"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8 lub mniej punktów </w:t>
            </w:r>
            <w:r w:rsidRPr="00450795">
              <w:rPr>
                <w:rFonts w:ascii="Arial" w:hAnsi="Arial" w:cs="Arial"/>
                <w:color w:val="000000"/>
                <w:sz w:val="24"/>
                <w:szCs w:val="24"/>
              </w:rPr>
              <w:t>w ramach oceny kryterium.</w:t>
            </w:r>
          </w:p>
          <w:p w14:paraId="04AF51F2" w14:textId="53EEE109"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bookmarkEnd w:id="3"/>
      <w:tr w:rsidR="000A55FA" w:rsidRPr="00450795" w14:paraId="318A4546" w14:textId="77777777" w:rsidTr="006769AD">
        <w:tc>
          <w:tcPr>
            <w:tcW w:w="249" w:type="pct"/>
          </w:tcPr>
          <w:p w14:paraId="4DB24E9A"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B.2</w:t>
            </w:r>
          </w:p>
        </w:tc>
        <w:tc>
          <w:tcPr>
            <w:tcW w:w="602" w:type="pct"/>
          </w:tcPr>
          <w:p w14:paraId="4C7E3EFD" w14:textId="77777777" w:rsidR="000A55FA" w:rsidRPr="00450795" w:rsidRDefault="000A55FA"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Wskaźniki projektu</w:t>
            </w:r>
          </w:p>
        </w:tc>
        <w:tc>
          <w:tcPr>
            <w:tcW w:w="2870" w:type="pct"/>
          </w:tcPr>
          <w:p w14:paraId="22434FF8"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prawidłowość opisu i doboru wskaźników do założeń projektu i Regulaminu wyboru projektów, w tym:</w:t>
            </w:r>
          </w:p>
          <w:p w14:paraId="0B5FB1B1" w14:textId="77777777" w:rsidR="000A55FA" w:rsidRPr="00450795" w:rsidRDefault="000A55FA" w:rsidP="001B07E6">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możliwość osiągnięcia w ramach projektu skwantyfikowanych wskaźników produktów i rezultatów;</w:t>
            </w:r>
          </w:p>
          <w:p w14:paraId="7130898C" w14:textId="77777777" w:rsidR="000A55FA" w:rsidRPr="00450795" w:rsidRDefault="000A55FA" w:rsidP="001B07E6">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adekwatność i poprawność sformułowania wskaźników;</w:t>
            </w:r>
          </w:p>
          <w:p w14:paraId="6A159826" w14:textId="2F5D3120" w:rsidR="000A55FA" w:rsidRPr="00450795" w:rsidRDefault="000A55FA" w:rsidP="001B07E6">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mierzenia wskaźników ze wskazaniem źródła pomiaru.</w:t>
            </w:r>
          </w:p>
          <w:p w14:paraId="5714D293" w14:textId="25326F65"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1461CEF8" w14:textId="5D1DABC6"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CA0D91"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5772E7E"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83F882A"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12 punktów w ramach oceny kryterium.</w:t>
            </w:r>
          </w:p>
          <w:p w14:paraId="38579EC8"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0287DF32" w14:textId="14732B50"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0A55FA" w:rsidRPr="00450795" w14:paraId="5CDB1391" w14:textId="77777777" w:rsidTr="006769AD">
        <w:tc>
          <w:tcPr>
            <w:tcW w:w="249" w:type="pct"/>
          </w:tcPr>
          <w:p w14:paraId="20906C8B"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B.3</w:t>
            </w:r>
          </w:p>
        </w:tc>
        <w:tc>
          <w:tcPr>
            <w:tcW w:w="602" w:type="pct"/>
          </w:tcPr>
          <w:p w14:paraId="5FA0E05E" w14:textId="77777777" w:rsidR="000A55FA" w:rsidRPr="00450795" w:rsidRDefault="000A55FA"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Zadania projektu</w:t>
            </w:r>
          </w:p>
        </w:tc>
        <w:tc>
          <w:tcPr>
            <w:tcW w:w="2870" w:type="pct"/>
          </w:tcPr>
          <w:p w14:paraId="39CC681D"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71C304F0"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trafność doboru zadań i ich merytoryczną zawartość w świetle zdiagnozowanego/ych problemu/ów oraz założonych celów/wskaźników;</w:t>
            </w:r>
          </w:p>
          <w:p w14:paraId="61A1544F"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zadań jest adekwatny do założeń projektu;</w:t>
            </w:r>
          </w:p>
          <w:p w14:paraId="052C54E9"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planowanych działań z przepisami właściwymi dla obszaru merytorycznego i warunkami wsparcia określonymi w Regulaminie wyboru projektów;</w:t>
            </w:r>
          </w:p>
          <w:p w14:paraId="10C22BF0"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podział zadań (wnioskodawca/partner) – dotyczy projektów partnerskich;</w:t>
            </w:r>
          </w:p>
          <w:p w14:paraId="041C5FFF" w14:textId="77777777"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183A28C5" w14:textId="60411F9B" w:rsidR="000A55FA" w:rsidRPr="00450795" w:rsidRDefault="000A55FA" w:rsidP="001B07E6">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projekt zakłada racjonalny harmonogram zadań.</w:t>
            </w:r>
          </w:p>
          <w:p w14:paraId="0E8A8C73" w14:textId="3D667831"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743AE181"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4659DED5"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00C66A66"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25 pkt. w ramach oceny kryterium.</w:t>
            </w:r>
          </w:p>
          <w:p w14:paraId="56EC7670"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15 punktów w ramach oceny kryterium.</w:t>
            </w:r>
          </w:p>
          <w:p w14:paraId="4888870C"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14 lub mniej punktów </w:t>
            </w:r>
            <w:r w:rsidRPr="00450795">
              <w:rPr>
                <w:rFonts w:ascii="Arial" w:hAnsi="Arial" w:cs="Arial"/>
                <w:color w:val="000000"/>
                <w:sz w:val="24"/>
                <w:szCs w:val="24"/>
              </w:rPr>
              <w:t>w ramach oceny kryterium.</w:t>
            </w:r>
          </w:p>
          <w:p w14:paraId="013156C9" w14:textId="38B1ACEE"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0A55FA" w:rsidRPr="00450795" w14:paraId="38784945" w14:textId="77777777" w:rsidTr="006769AD">
        <w:tc>
          <w:tcPr>
            <w:tcW w:w="249" w:type="pct"/>
          </w:tcPr>
          <w:p w14:paraId="5B8A8482"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B.4</w:t>
            </w:r>
          </w:p>
        </w:tc>
        <w:tc>
          <w:tcPr>
            <w:tcW w:w="602" w:type="pct"/>
          </w:tcPr>
          <w:p w14:paraId="6C0A4491" w14:textId="77777777" w:rsidR="000A55FA" w:rsidRPr="00450795" w:rsidRDefault="000A55FA"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Potencjał do realizacji projektu</w:t>
            </w:r>
          </w:p>
        </w:tc>
        <w:tc>
          <w:tcPr>
            <w:tcW w:w="2870" w:type="pct"/>
          </w:tcPr>
          <w:p w14:paraId="60F56A9B"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207A6EF" w14:textId="77777777" w:rsidR="000A55FA" w:rsidRPr="00450795" w:rsidRDefault="000A55FA" w:rsidP="001B07E6">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doświadczenie wnioskodawcy w obszarze tematycznym, którego dotyczy realizowany projekt, na danym terytorium i w pracy z daną grupą docelową;</w:t>
            </w:r>
          </w:p>
          <w:p w14:paraId="3A9BE482" w14:textId="77777777" w:rsidR="000A55FA" w:rsidRPr="00450795" w:rsidRDefault="000A55FA" w:rsidP="001B07E6">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potencjał kadrowy i techniczny planowany do zaangażowania w ramach projektu,</w:t>
            </w:r>
          </w:p>
          <w:p w14:paraId="099A2639" w14:textId="77777777" w:rsidR="000A55FA" w:rsidRPr="00450795" w:rsidRDefault="000A55FA" w:rsidP="001B07E6">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potencjału i doświadczenia wnioskodawcy jest adekwatny do założeń projektu i Regulaminu wyboru projektów;</w:t>
            </w:r>
          </w:p>
          <w:p w14:paraId="4A6BA060" w14:textId="7EF7E369" w:rsidR="000A55FA" w:rsidRPr="00450795" w:rsidRDefault="000A55FA" w:rsidP="001B07E6">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zarządzania projektem.</w:t>
            </w:r>
          </w:p>
          <w:p w14:paraId="4478946D" w14:textId="6F3AF0C2"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0E2F130"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8AC126"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920AE09"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5C18A4D"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12 punktów w ramach oceny kryterium.</w:t>
            </w:r>
          </w:p>
          <w:p w14:paraId="1CE38FB4" w14:textId="77777777" w:rsidR="000A55FA" w:rsidRPr="00450795" w:rsidRDefault="000A55FA" w:rsidP="001B07E6">
            <w:pPr>
              <w:spacing w:before="100" w:beforeAutospacing="1" w:after="100" w:afterAutospacing="1" w:line="276" w:lineRule="auto"/>
              <w:ind w:hanging="16"/>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57D599C0" w14:textId="610CBD3D"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0A55FA" w:rsidRPr="00450795" w14:paraId="590AE616" w14:textId="77777777" w:rsidTr="006769AD">
        <w:tc>
          <w:tcPr>
            <w:tcW w:w="249" w:type="pct"/>
          </w:tcPr>
          <w:p w14:paraId="799FB2D5" w14:textId="77777777"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B.5</w:t>
            </w:r>
          </w:p>
        </w:tc>
        <w:tc>
          <w:tcPr>
            <w:tcW w:w="602" w:type="pct"/>
          </w:tcPr>
          <w:p w14:paraId="7E9C7C41" w14:textId="77777777" w:rsidR="000A55FA" w:rsidRPr="00450795" w:rsidRDefault="000A55FA" w:rsidP="001B07E6">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Budżet projektu</w:t>
            </w:r>
          </w:p>
        </w:tc>
        <w:tc>
          <w:tcPr>
            <w:tcW w:w="2870" w:type="pct"/>
          </w:tcPr>
          <w:p w14:paraId="5457B296"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36B10C4" w14:textId="77777777"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budżetu projektu z Wytycznymi dotyczącymi kwalifikowalności wydatków na lata 2021-2027;</w:t>
            </w:r>
          </w:p>
          <w:p w14:paraId="7D6EF4BC" w14:textId="77777777"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niezbędność planowanych wydatków w budżecie projektu, w tym:</w:t>
            </w:r>
          </w:p>
          <w:p w14:paraId="24AFBFB8" w14:textId="77777777" w:rsidR="000A55FA" w:rsidRPr="00450795" w:rsidRDefault="000A55FA" w:rsidP="001B07E6">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wydatki wynikają bezpośrednio z opisanych działań i przyczyniają się do osiągnięcia produktów projektu;</w:t>
            </w:r>
          </w:p>
          <w:p w14:paraId="055AAD38" w14:textId="77777777" w:rsidR="000A55FA" w:rsidRPr="00450795" w:rsidRDefault="000A55FA" w:rsidP="001B07E6">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nie ujęto wydatków, które wykazano jako potencjał wnioskodawcy (chyba, że stanowią wkład własny);</w:t>
            </w:r>
          </w:p>
          <w:p w14:paraId="02B3F9BD" w14:textId="77777777"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racjonalność i efektywność planowanych wydatków, w tym:</w:t>
            </w:r>
          </w:p>
          <w:p w14:paraId="4D808A92" w14:textId="77777777" w:rsidR="000A55FA" w:rsidRPr="00450795" w:rsidRDefault="000A55FA" w:rsidP="001B07E6">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są adekwatne do zakresu i specyfiki projektu, czasu jego realizacji oraz planowanych produktów projektu;</w:t>
            </w:r>
          </w:p>
          <w:p w14:paraId="5750E4BF" w14:textId="77777777" w:rsidR="000A55FA" w:rsidRPr="00450795" w:rsidRDefault="000A55FA" w:rsidP="001B07E6">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są zgodne ze standardami lub cenami rynkowymi towarów lub usług,</w:t>
            </w:r>
          </w:p>
          <w:p w14:paraId="55645ED5" w14:textId="77777777" w:rsidR="000A55FA" w:rsidRPr="00450795" w:rsidRDefault="000A55FA" w:rsidP="001B07E6">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określone w projekcie nakłady finansowe służą osiągnięciu możliwie najkorzystniejszych efektów realizacji zadań.</w:t>
            </w:r>
          </w:p>
          <w:p w14:paraId="0696FD5B" w14:textId="49ECCFF4"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poprawność sporządzenia budżetu (m.in. koszty pośrednie, cross-financing, wkład własny, błędne wyliczenia itp.).</w:t>
            </w:r>
          </w:p>
          <w:p w14:paraId="4353AD62" w14:textId="4F867B4A" w:rsidR="000A55FA" w:rsidRPr="00450795" w:rsidRDefault="000A55FA" w:rsidP="001B07E6">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budżet projektu jest adekwatny do założeń projektu i Regulaminu wyboru projektów.</w:t>
            </w:r>
          </w:p>
          <w:p w14:paraId="413976B7" w14:textId="7534AB55"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48C1748"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3391D51"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51269A6B"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50FEED96"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12 punktów w ramach oceny kryterium.</w:t>
            </w:r>
          </w:p>
          <w:p w14:paraId="5EED70DA" w14:textId="77777777" w:rsidR="000A55FA" w:rsidRPr="00450795" w:rsidRDefault="000A55FA" w:rsidP="001B07E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3611843D" w14:textId="560F4179" w:rsidR="000A55FA" w:rsidRPr="00450795" w:rsidRDefault="000A55FA" w:rsidP="001B07E6">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405B0101" w14:textId="616FFB27" w:rsidR="00817273" w:rsidRDefault="00817273" w:rsidP="001B07E6">
      <w:pPr>
        <w:pStyle w:val="Nagwek1"/>
        <w:numPr>
          <w:ilvl w:val="0"/>
          <w:numId w:val="4"/>
        </w:numPr>
        <w:spacing w:before="100" w:beforeAutospacing="1" w:after="100" w:afterAutospacing="1" w:line="276" w:lineRule="auto"/>
        <w:ind w:left="357" w:hanging="357"/>
      </w:pPr>
      <w:r w:rsidRPr="00817273">
        <w:rPr>
          <w:rFonts w:ascii="Arial" w:hAnsi="Arial"/>
          <w:b/>
          <w:color w:val="auto"/>
          <w:sz w:val="24"/>
        </w:rPr>
        <w:t>Kryteria dostępu</w:t>
      </w:r>
    </w:p>
    <w:tbl>
      <w:tblPr>
        <w:tblStyle w:val="Tabela-Siatka"/>
        <w:tblW w:w="5114" w:type="pct"/>
        <w:tblLook w:val="0620" w:firstRow="1" w:lastRow="0" w:firstColumn="0" w:lastColumn="0" w:noHBand="1" w:noVBand="1"/>
      </w:tblPr>
      <w:tblGrid>
        <w:gridCol w:w="847"/>
        <w:gridCol w:w="3117"/>
        <w:gridCol w:w="7655"/>
        <w:gridCol w:w="2694"/>
      </w:tblGrid>
      <w:tr w:rsidR="0098232F" w:rsidRPr="003B1556" w14:paraId="0B9B5DB1" w14:textId="77777777" w:rsidTr="00E91E88">
        <w:trPr>
          <w:tblHeader/>
        </w:trPr>
        <w:tc>
          <w:tcPr>
            <w:tcW w:w="296" w:type="pct"/>
            <w:shd w:val="clear" w:color="auto" w:fill="D9D9D9" w:themeFill="background1" w:themeFillShade="D9"/>
          </w:tcPr>
          <w:p w14:paraId="01FA5051" w14:textId="77777777"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Nr</w:t>
            </w:r>
          </w:p>
        </w:tc>
        <w:tc>
          <w:tcPr>
            <w:tcW w:w="1089" w:type="pct"/>
            <w:shd w:val="clear" w:color="auto" w:fill="D9D9D9" w:themeFill="background1" w:themeFillShade="D9"/>
          </w:tcPr>
          <w:p w14:paraId="7AE7EC98" w14:textId="77777777"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Nazwa</w:t>
            </w:r>
          </w:p>
        </w:tc>
        <w:tc>
          <w:tcPr>
            <w:tcW w:w="2674" w:type="pct"/>
            <w:shd w:val="clear" w:color="auto" w:fill="D9D9D9" w:themeFill="background1" w:themeFillShade="D9"/>
          </w:tcPr>
          <w:p w14:paraId="2E6C73C4" w14:textId="77777777"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Definicja</w:t>
            </w:r>
          </w:p>
        </w:tc>
        <w:tc>
          <w:tcPr>
            <w:tcW w:w="941" w:type="pct"/>
            <w:shd w:val="clear" w:color="auto" w:fill="D9D9D9" w:themeFill="background1" w:themeFillShade="D9"/>
          </w:tcPr>
          <w:p w14:paraId="11A1EA04" w14:textId="77777777"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Opis znaczenia</w:t>
            </w:r>
          </w:p>
        </w:tc>
      </w:tr>
      <w:tr w:rsidR="0098232F" w:rsidRPr="003B1556" w14:paraId="17DC3F8F" w14:textId="77777777" w:rsidTr="00E91E88">
        <w:tc>
          <w:tcPr>
            <w:tcW w:w="296" w:type="pct"/>
          </w:tcPr>
          <w:p w14:paraId="3CD70CDC" w14:textId="55F8CE25" w:rsidR="0098232F" w:rsidRPr="003B1556" w:rsidRDefault="0098232F"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A921D4">
              <w:rPr>
                <w:rFonts w:ascii="Arial" w:hAnsi="Arial" w:cs="Arial"/>
                <w:b/>
                <w:bCs/>
                <w:sz w:val="24"/>
                <w:szCs w:val="24"/>
              </w:rPr>
              <w:t>1</w:t>
            </w:r>
          </w:p>
        </w:tc>
        <w:tc>
          <w:tcPr>
            <w:tcW w:w="1089" w:type="pct"/>
          </w:tcPr>
          <w:p w14:paraId="21151A6E" w14:textId="77777777" w:rsidR="0098232F" w:rsidRPr="003B1556" w:rsidRDefault="0098232F" w:rsidP="001B07E6">
            <w:pPr>
              <w:pStyle w:val="Default"/>
              <w:spacing w:before="100" w:beforeAutospacing="1" w:after="100" w:afterAutospacing="1"/>
              <w:jc w:val="left"/>
              <w:rPr>
                <w:rFonts w:ascii="Arial" w:eastAsiaTheme="minorHAnsi" w:hAnsi="Arial" w:cs="Arial"/>
                <w:b/>
                <w:color w:val="000000"/>
                <w:sz w:val="24"/>
                <w:szCs w:val="24"/>
                <w:lang w:eastAsia="en-US"/>
              </w:rPr>
            </w:pPr>
            <w:r w:rsidRPr="00781D9D">
              <w:rPr>
                <w:rFonts w:ascii="Arial" w:hAnsi="Arial" w:cs="Arial"/>
                <w:b/>
                <w:bCs/>
                <w:sz w:val="24"/>
                <w:szCs w:val="24"/>
              </w:rPr>
              <w:t xml:space="preserve">Projekt jest zgodny </w:t>
            </w:r>
            <w:r w:rsidRPr="00781D9D">
              <w:rPr>
                <w:rFonts w:ascii="Arial" w:hAnsi="Arial" w:cs="Arial"/>
                <w:b/>
                <w:bCs/>
                <w:sz w:val="24"/>
                <w:szCs w:val="24"/>
              </w:rPr>
              <w:br/>
              <w:t>z zapisami Szczegółowego Opisu Priorytetów</w:t>
            </w:r>
          </w:p>
        </w:tc>
        <w:tc>
          <w:tcPr>
            <w:tcW w:w="2674" w:type="pct"/>
          </w:tcPr>
          <w:p w14:paraId="41A3C4E1" w14:textId="5E5E881F" w:rsidR="0098232F" w:rsidRPr="003B1556" w:rsidRDefault="0098232F"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kryterium sprawdzimy, czy projekt jest zgodny z zapisami Szczegółowego Opisu Priorytetów </w:t>
            </w:r>
            <w:r>
              <w:rPr>
                <w:rFonts w:ascii="Arial" w:hAnsi="Arial" w:cs="Arial"/>
                <w:sz w:val="24"/>
                <w:szCs w:val="24"/>
              </w:rPr>
              <w:t>dla Działania 8.</w:t>
            </w:r>
            <w:r w:rsidR="00383104">
              <w:rPr>
                <w:rFonts w:ascii="Arial" w:hAnsi="Arial" w:cs="Arial"/>
                <w:sz w:val="24"/>
                <w:szCs w:val="24"/>
              </w:rPr>
              <w:t>22</w:t>
            </w:r>
            <w:r>
              <w:rPr>
                <w:rFonts w:ascii="Arial" w:hAnsi="Arial" w:cs="Arial"/>
                <w:sz w:val="24"/>
                <w:szCs w:val="24"/>
              </w:rPr>
              <w:t xml:space="preserve"> </w:t>
            </w:r>
            <w:r w:rsidRPr="003B1556">
              <w:rPr>
                <w:rFonts w:ascii="Arial" w:hAnsi="Arial" w:cs="Arial"/>
                <w:sz w:val="24"/>
                <w:szCs w:val="24"/>
              </w:rPr>
              <w:t>w wersji aktualnej na dzień rozpoczęcia</w:t>
            </w:r>
            <w:r>
              <w:rPr>
                <w:rFonts w:ascii="Arial" w:hAnsi="Arial" w:cs="Arial"/>
                <w:sz w:val="24"/>
                <w:szCs w:val="24"/>
              </w:rPr>
              <w:t xml:space="preserve"> naboru</w:t>
            </w:r>
            <w:r>
              <w:rPr>
                <w:rStyle w:val="Odwoanieprzypisudolnego"/>
                <w:rFonts w:ascii="Arial" w:hAnsi="Arial" w:cs="Arial"/>
                <w:sz w:val="24"/>
                <w:szCs w:val="24"/>
              </w:rPr>
              <w:footnoteReference w:id="9"/>
            </w:r>
            <w:r w:rsidRPr="003B1556">
              <w:rPr>
                <w:rFonts w:ascii="Arial" w:hAnsi="Arial" w:cs="Arial"/>
                <w:sz w:val="24"/>
                <w:szCs w:val="24"/>
              </w:rPr>
              <w:t>:</w:t>
            </w:r>
          </w:p>
          <w:p w14:paraId="41B62D09" w14:textId="358AC2D5" w:rsidR="00383104" w:rsidRPr="00EC48D0" w:rsidRDefault="00383104"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EC48D0">
              <w:rPr>
                <w:rFonts w:ascii="Arial" w:hAnsi="Arial" w:cs="Arial"/>
                <w:sz w:val="24"/>
                <w:szCs w:val="24"/>
              </w:rPr>
              <w:t>w zakresie informacji wskazanych w polu „Opis działań” dotyczących typu projektu;</w:t>
            </w:r>
          </w:p>
          <w:p w14:paraId="6DAF5AEB" w14:textId="77777777" w:rsidR="0063478D" w:rsidRPr="0063478D"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63478D">
              <w:rPr>
                <w:rFonts w:ascii="Arial" w:hAnsi="Arial" w:cs="Arial"/>
                <w:sz w:val="24"/>
                <w:szCs w:val="24"/>
              </w:rPr>
              <w:t>w zakresie informacji wskazanych w polu „Maksymalny % poziom dofinansowania całkowitego wydatków kwalifikowalnych na poziomie projektu”;</w:t>
            </w:r>
          </w:p>
          <w:p w14:paraId="7B3FD411" w14:textId="77777777" w:rsidR="0063478D" w:rsidRPr="0063478D"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63478D">
              <w:rPr>
                <w:rFonts w:ascii="Arial" w:hAnsi="Arial" w:cs="Arial"/>
                <w:sz w:val="24"/>
                <w:szCs w:val="24"/>
              </w:rPr>
              <w:t>w zakresie informacji wskazanych w polu „Minimalny wkład własny beneficjenta”;</w:t>
            </w:r>
          </w:p>
          <w:p w14:paraId="5AB78330" w14:textId="77777777" w:rsidR="0063478D" w:rsidRPr="0063478D"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63478D">
              <w:rPr>
                <w:rFonts w:ascii="Arial" w:hAnsi="Arial" w:cs="Arial"/>
                <w:sz w:val="24"/>
                <w:szCs w:val="24"/>
              </w:rPr>
              <w:t>w zakresie informacji wskazanych w polu „Minimalna wartość projektu”;</w:t>
            </w:r>
          </w:p>
          <w:p w14:paraId="4D30C1BF" w14:textId="77777777" w:rsidR="0063478D" w:rsidRPr="0063478D"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63478D">
              <w:rPr>
                <w:rFonts w:ascii="Arial" w:hAnsi="Arial" w:cs="Arial"/>
                <w:sz w:val="24"/>
                <w:szCs w:val="24"/>
              </w:rPr>
              <w:t>w zakresie informacji wskazanych w polu „Dopuszczalny cross-financing (%)”;</w:t>
            </w:r>
          </w:p>
          <w:p w14:paraId="7A09730B" w14:textId="51D8E56F" w:rsidR="00CF547C" w:rsidRPr="004F2B0F" w:rsidRDefault="0063478D" w:rsidP="001B07E6">
            <w:pPr>
              <w:pStyle w:val="Akapitzlist"/>
              <w:numPr>
                <w:ilvl w:val="0"/>
                <w:numId w:val="1"/>
              </w:numPr>
              <w:spacing w:before="100" w:beforeAutospacing="1" w:after="100" w:afterAutospacing="1" w:line="276" w:lineRule="auto"/>
              <w:ind w:left="720"/>
              <w:rPr>
                <w:rFonts w:ascii="Arial" w:hAnsi="Arial" w:cs="Arial"/>
                <w:sz w:val="24"/>
                <w:szCs w:val="24"/>
              </w:rPr>
            </w:pPr>
            <w:r w:rsidRPr="004F2B0F">
              <w:rPr>
                <w:rFonts w:ascii="Arial" w:hAnsi="Arial" w:cs="Arial"/>
                <w:sz w:val="24"/>
                <w:szCs w:val="24"/>
              </w:rPr>
              <w:t>w zakresie informacji wskazanych w polu „Uproszczone metody rozliczania”.</w:t>
            </w:r>
          </w:p>
          <w:p w14:paraId="79BE623B" w14:textId="74D972C6" w:rsidR="0098232F" w:rsidRPr="00C15EB0" w:rsidRDefault="0098232F"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41" w:type="pct"/>
          </w:tcPr>
          <w:p w14:paraId="17CB753C" w14:textId="77777777" w:rsidR="0098232F" w:rsidRPr="003B1556" w:rsidRDefault="0098232F" w:rsidP="001B07E6">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(niespełnienie kryterium oznacza negatywną ocenę).</w:t>
            </w:r>
          </w:p>
          <w:p w14:paraId="5C49D77A" w14:textId="77777777" w:rsidR="0098232F" w:rsidRPr="003B1556" w:rsidRDefault="0098232F" w:rsidP="001B07E6">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AE7F30" w:rsidRPr="003B1556" w14:paraId="787D2769" w14:textId="77777777" w:rsidTr="00E91E88">
        <w:tc>
          <w:tcPr>
            <w:tcW w:w="296" w:type="pct"/>
          </w:tcPr>
          <w:p w14:paraId="777F1B6D" w14:textId="3CCA2B24" w:rsidR="00AE7F30" w:rsidRPr="003B1556" w:rsidRDefault="00AE7F30"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CF3CBB">
              <w:rPr>
                <w:rFonts w:ascii="Arial" w:hAnsi="Arial" w:cs="Arial"/>
                <w:b/>
                <w:bCs/>
                <w:sz w:val="24"/>
                <w:szCs w:val="24"/>
              </w:rPr>
              <w:t>2</w:t>
            </w:r>
          </w:p>
        </w:tc>
        <w:tc>
          <w:tcPr>
            <w:tcW w:w="1089" w:type="pct"/>
          </w:tcPr>
          <w:p w14:paraId="1D7B87DA" w14:textId="1683C27C" w:rsidR="00AE7F30" w:rsidRPr="003B1556" w:rsidRDefault="00AE7F30" w:rsidP="001B07E6">
            <w:pPr>
              <w:pStyle w:val="Default"/>
              <w:spacing w:before="100" w:beforeAutospacing="1" w:after="100" w:afterAutospacing="1"/>
              <w:jc w:val="left"/>
              <w:rPr>
                <w:rFonts w:ascii="Arial" w:hAnsi="Arial" w:cs="Arial"/>
                <w:b/>
                <w:bCs/>
                <w:sz w:val="24"/>
                <w:szCs w:val="24"/>
              </w:rPr>
            </w:pPr>
            <w:r w:rsidRPr="00180833">
              <w:rPr>
                <w:rFonts w:ascii="Arial" w:hAnsi="Arial" w:cs="Arial"/>
                <w:b/>
                <w:bCs/>
                <w:sz w:val="24"/>
                <w:szCs w:val="24"/>
              </w:rPr>
              <w:t>Ośrodek Wsparcia Ekonomii Społecznej (OWES) posiada akredytację ministra właściwego ds. zabezpieczenia społecznego</w:t>
            </w:r>
            <w:r>
              <w:t xml:space="preserve"> </w:t>
            </w:r>
            <w:r w:rsidRPr="006409C1">
              <w:rPr>
                <w:rFonts w:ascii="Arial" w:hAnsi="Arial" w:cs="Arial"/>
                <w:b/>
                <w:bCs/>
                <w:sz w:val="24"/>
                <w:szCs w:val="24"/>
              </w:rPr>
              <w:t>oraz doświadczenie na terenie województwa</w:t>
            </w:r>
          </w:p>
        </w:tc>
        <w:tc>
          <w:tcPr>
            <w:tcW w:w="2674" w:type="pct"/>
          </w:tcPr>
          <w:p w14:paraId="4CF7F38C" w14:textId="7197F906" w:rsidR="00AE7F30" w:rsidRDefault="00AE7F30" w:rsidP="001B07E6">
            <w:pPr>
              <w:spacing w:before="100" w:beforeAutospacing="1" w:after="100" w:afterAutospacing="1" w:line="276" w:lineRule="auto"/>
              <w:rPr>
                <w:rFonts w:ascii="Arial" w:hAnsi="Arial" w:cs="Arial"/>
                <w:sz w:val="24"/>
                <w:szCs w:val="24"/>
              </w:rPr>
            </w:pPr>
            <w:r w:rsidRPr="00180833">
              <w:rPr>
                <w:rFonts w:ascii="Arial" w:hAnsi="Arial" w:cs="Arial"/>
                <w:sz w:val="24"/>
                <w:szCs w:val="24"/>
              </w:rPr>
              <w:t>W kryterium sprawdzimy, czy Wnioskodawcą jest Ośrodek Wsparcia Ekonomii Społecznej (OWES), który uzyskał akredytację lub poddał się procesowi akredytacji</w:t>
            </w:r>
            <w:r>
              <w:rPr>
                <w:rStyle w:val="Odwoanieprzypisudolnego"/>
                <w:rFonts w:ascii="Arial" w:hAnsi="Arial" w:cs="Arial"/>
                <w:sz w:val="24"/>
                <w:szCs w:val="24"/>
              </w:rPr>
              <w:footnoteReference w:id="10"/>
            </w:r>
            <w:r w:rsidRPr="00180833">
              <w:rPr>
                <w:rFonts w:ascii="Arial" w:hAnsi="Arial" w:cs="Arial"/>
                <w:sz w:val="24"/>
                <w:szCs w:val="24"/>
              </w:rPr>
              <w:t xml:space="preserve"> ministra właściwego ds. zabezpieczenia społecznego do wszystkich typów usług ekonomii społecznej.</w:t>
            </w:r>
          </w:p>
          <w:p w14:paraId="5F472942" w14:textId="77777777" w:rsidR="00AE7F30" w:rsidRPr="00180833" w:rsidRDefault="00AE7F30" w:rsidP="001B07E6">
            <w:pPr>
              <w:spacing w:before="100" w:beforeAutospacing="1" w:after="100" w:afterAutospacing="1" w:line="276" w:lineRule="auto"/>
              <w:rPr>
                <w:rFonts w:ascii="Arial" w:hAnsi="Arial" w:cs="Arial"/>
                <w:sz w:val="24"/>
                <w:szCs w:val="24"/>
              </w:rPr>
            </w:pPr>
            <w:r w:rsidRPr="006409C1">
              <w:rPr>
                <w:rFonts w:ascii="Arial" w:hAnsi="Arial" w:cs="Arial"/>
                <w:sz w:val="24"/>
                <w:szCs w:val="24"/>
              </w:rPr>
              <w:t>Dodatkowo sprawdzimy, czy Wnioskodawca posiada 3 letnie doświadczenie w udzielaniu wsparcia na terenie województwa kujawsko-pomorskiego.</w:t>
            </w:r>
          </w:p>
          <w:p w14:paraId="43F91777" w14:textId="4806BC4B" w:rsidR="00AE7F30" w:rsidRPr="003B1556" w:rsidRDefault="00AE7F30" w:rsidP="001B07E6">
            <w:pPr>
              <w:pStyle w:val="Default"/>
              <w:spacing w:before="100" w:beforeAutospacing="1" w:after="100" w:afterAutospacing="1"/>
              <w:jc w:val="left"/>
              <w:rPr>
                <w:rFonts w:ascii="Arial" w:hAnsi="Arial" w:cs="Arial"/>
                <w:sz w:val="24"/>
                <w:szCs w:val="24"/>
              </w:rPr>
            </w:pPr>
            <w:r w:rsidRPr="00180833">
              <w:rPr>
                <w:rFonts w:ascii="Arial" w:hAnsi="Arial" w:cs="Arial"/>
                <w:sz w:val="24"/>
                <w:szCs w:val="24"/>
              </w:rPr>
              <w:t>Kryterium weryfikowane w oparciu o wniosek o dofinansowanie projektu.</w:t>
            </w:r>
          </w:p>
        </w:tc>
        <w:tc>
          <w:tcPr>
            <w:tcW w:w="941" w:type="pct"/>
          </w:tcPr>
          <w:p w14:paraId="4D1F369F" w14:textId="77777777" w:rsidR="00AE7F30" w:rsidRPr="00180833" w:rsidRDefault="00AE7F30" w:rsidP="001B07E6">
            <w:pPr>
              <w:spacing w:before="100" w:beforeAutospacing="1" w:after="100" w:afterAutospacing="1" w:line="276" w:lineRule="auto"/>
              <w:rPr>
                <w:rFonts w:ascii="Arial" w:hAnsi="Arial" w:cs="Arial"/>
                <w:color w:val="000000"/>
                <w:sz w:val="24"/>
                <w:szCs w:val="24"/>
              </w:rPr>
            </w:pPr>
            <w:r w:rsidRPr="00180833">
              <w:rPr>
                <w:rFonts w:ascii="Arial" w:hAnsi="Arial" w:cs="Arial"/>
                <w:color w:val="000000"/>
                <w:sz w:val="24"/>
                <w:szCs w:val="24"/>
              </w:rPr>
              <w:t>Tak/do negocjacji/nie</w:t>
            </w:r>
          </w:p>
          <w:p w14:paraId="417F5BC9" w14:textId="77777777" w:rsidR="00AE7F30" w:rsidRPr="00180833" w:rsidRDefault="00AE7F30" w:rsidP="001B07E6">
            <w:pPr>
              <w:spacing w:before="100" w:beforeAutospacing="1" w:after="100" w:afterAutospacing="1" w:line="276" w:lineRule="auto"/>
              <w:rPr>
                <w:rFonts w:ascii="Arial" w:hAnsi="Arial" w:cs="Arial"/>
                <w:color w:val="000000"/>
                <w:sz w:val="24"/>
                <w:szCs w:val="24"/>
              </w:rPr>
            </w:pPr>
            <w:r w:rsidRPr="00180833">
              <w:rPr>
                <w:rFonts w:ascii="Arial" w:hAnsi="Arial" w:cs="Arial"/>
                <w:color w:val="000000"/>
                <w:sz w:val="24"/>
                <w:szCs w:val="24"/>
              </w:rPr>
              <w:t>(niespełnienie kryterium oznacza negatywną ocenę)</w:t>
            </w:r>
          </w:p>
          <w:p w14:paraId="34068084" w14:textId="4DF108AF" w:rsidR="00AE7F30" w:rsidRPr="0018608D" w:rsidRDefault="00AE7F30" w:rsidP="001B07E6">
            <w:pPr>
              <w:pStyle w:val="Default"/>
              <w:spacing w:before="100" w:beforeAutospacing="1" w:after="100" w:afterAutospacing="1"/>
              <w:jc w:val="left"/>
              <w:rPr>
                <w:rFonts w:ascii="Arial" w:hAnsi="Arial" w:cs="Arial"/>
                <w:sz w:val="24"/>
                <w:szCs w:val="24"/>
              </w:rPr>
            </w:pPr>
            <w:r w:rsidRPr="00180833">
              <w:rPr>
                <w:rFonts w:ascii="Arial" w:hAnsi="Arial" w:cs="Arial"/>
                <w:color w:val="000000"/>
                <w:sz w:val="24"/>
                <w:szCs w:val="24"/>
              </w:rPr>
              <w:t>Dopuszcza się możliwość skierowania kryterium do negocjacji w zakresie wskazanym w Regulaminie wyboru projektów.</w:t>
            </w:r>
          </w:p>
        </w:tc>
      </w:tr>
      <w:tr w:rsidR="007F76E9" w:rsidRPr="003B1556" w14:paraId="5B833695" w14:textId="77777777" w:rsidTr="00E91E88">
        <w:tc>
          <w:tcPr>
            <w:tcW w:w="296" w:type="pct"/>
          </w:tcPr>
          <w:p w14:paraId="2DA9118A" w14:textId="223BFB64" w:rsidR="007F76E9" w:rsidRPr="003B1556" w:rsidRDefault="007F76E9"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C.3</w:t>
            </w:r>
          </w:p>
        </w:tc>
        <w:tc>
          <w:tcPr>
            <w:tcW w:w="1089" w:type="pct"/>
          </w:tcPr>
          <w:p w14:paraId="4A12B2CC" w14:textId="3290777E" w:rsidR="007F76E9" w:rsidRPr="003B1556" w:rsidRDefault="007F76E9"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Projekt jest skierowany</w:t>
            </w:r>
            <w:r>
              <w:rPr>
                <w:rFonts w:ascii="Arial" w:hAnsi="Arial" w:cs="Arial"/>
                <w:b/>
                <w:bCs/>
                <w:sz w:val="24"/>
                <w:szCs w:val="24"/>
              </w:rPr>
              <w:t xml:space="preserve"> </w:t>
            </w:r>
            <w:r w:rsidRPr="00EC48D0">
              <w:rPr>
                <w:rFonts w:ascii="Arial" w:hAnsi="Arial" w:cs="Arial"/>
                <w:b/>
                <w:bCs/>
                <w:sz w:val="24"/>
                <w:szCs w:val="24"/>
              </w:rPr>
              <w:t>do właściwej grupy</w:t>
            </w:r>
            <w:r>
              <w:rPr>
                <w:rFonts w:ascii="Arial" w:hAnsi="Arial" w:cs="Arial"/>
                <w:b/>
                <w:bCs/>
                <w:sz w:val="24"/>
                <w:szCs w:val="24"/>
              </w:rPr>
              <w:t xml:space="preserve"> </w:t>
            </w:r>
            <w:r w:rsidRPr="00EC48D0">
              <w:rPr>
                <w:rFonts w:ascii="Arial" w:hAnsi="Arial" w:cs="Arial"/>
                <w:b/>
                <w:bCs/>
                <w:sz w:val="24"/>
                <w:szCs w:val="24"/>
              </w:rPr>
              <w:t>docelowej</w:t>
            </w:r>
          </w:p>
        </w:tc>
        <w:tc>
          <w:tcPr>
            <w:tcW w:w="2674" w:type="pct"/>
          </w:tcPr>
          <w:p w14:paraId="6B44FDF4" w14:textId="14B5CB99" w:rsidR="007F76E9" w:rsidRPr="00EC48D0" w:rsidRDefault="007F76E9"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projekt jest realizowany na obszarze objętym FEdKP 2021-2027, tj. projekty skierowane do osób fizycznych w ramach FEdKP 2021-2027 obejmują osoby mieszkające w rozumieniu Kodeksu cywilnego lub pracujące lub uczące się na terenie województwa kujawsko- pomorskiego, a w przypadku innych podmiotów posiadają one jednostkę organizacyjną na obszarze województwa kujawsko-pomorskiego</w:t>
            </w:r>
            <w:r w:rsidR="00216CB1">
              <w:rPr>
                <w:rFonts w:ascii="Arial" w:hAnsi="Arial" w:cs="Arial"/>
                <w:sz w:val="24"/>
                <w:szCs w:val="24"/>
              </w:rPr>
              <w:t>.</w:t>
            </w:r>
          </w:p>
          <w:p w14:paraId="4023A06E" w14:textId="7772FAC5" w:rsidR="007F76E9" w:rsidRPr="00EC48D0" w:rsidRDefault="00216CB1" w:rsidP="001B07E6">
            <w:pPr>
              <w:spacing w:before="100" w:beforeAutospacing="1" w:after="100" w:afterAutospacing="1" w:line="276" w:lineRule="auto"/>
              <w:rPr>
                <w:rFonts w:ascii="Arial" w:hAnsi="Arial" w:cs="Arial"/>
                <w:sz w:val="24"/>
                <w:szCs w:val="24"/>
              </w:rPr>
            </w:pPr>
            <w:r>
              <w:rPr>
                <w:rFonts w:ascii="Arial" w:hAnsi="Arial" w:cs="Arial"/>
                <w:sz w:val="24"/>
                <w:szCs w:val="24"/>
              </w:rPr>
              <w:t>O</w:t>
            </w:r>
            <w:r w:rsidR="007F76E9" w:rsidRPr="00EC48D0">
              <w:rPr>
                <w:rFonts w:ascii="Arial" w:hAnsi="Arial" w:cs="Arial"/>
                <w:sz w:val="24"/>
                <w:szCs w:val="24"/>
              </w:rPr>
              <w:t>cenie podlega</w:t>
            </w:r>
            <w:r>
              <w:rPr>
                <w:rFonts w:ascii="Arial" w:hAnsi="Arial" w:cs="Arial"/>
                <w:sz w:val="24"/>
                <w:szCs w:val="24"/>
              </w:rPr>
              <w:t xml:space="preserve"> również</w:t>
            </w:r>
            <w:r w:rsidR="007F76E9" w:rsidRPr="00EC48D0">
              <w:rPr>
                <w:rFonts w:ascii="Arial" w:hAnsi="Arial" w:cs="Arial"/>
                <w:sz w:val="24"/>
                <w:szCs w:val="24"/>
              </w:rPr>
              <w:t xml:space="preserve">, czy projekt jest skierowany do </w:t>
            </w:r>
            <w:r w:rsidR="009E610C">
              <w:rPr>
                <w:rFonts w:ascii="Arial" w:hAnsi="Arial" w:cs="Arial"/>
                <w:sz w:val="24"/>
                <w:szCs w:val="24"/>
              </w:rPr>
              <w:t xml:space="preserve">wszystkich </w:t>
            </w:r>
            <w:r w:rsidR="007F76E9" w:rsidRPr="00EC48D0">
              <w:rPr>
                <w:rFonts w:ascii="Arial" w:hAnsi="Arial" w:cs="Arial"/>
                <w:sz w:val="24"/>
                <w:szCs w:val="24"/>
              </w:rPr>
              <w:t>wymienionych poniżej grup:</w:t>
            </w:r>
          </w:p>
          <w:p w14:paraId="31CE688A" w14:textId="66FFC4DF" w:rsidR="007F76E9" w:rsidRPr="00EC48D0" w:rsidRDefault="007F76E9" w:rsidP="001B07E6">
            <w:pPr>
              <w:spacing w:before="100" w:beforeAutospacing="1" w:after="100" w:afterAutospacing="1" w:line="276" w:lineRule="auto"/>
              <w:rPr>
                <w:rFonts w:ascii="Arial" w:hAnsi="Arial" w:cs="Arial"/>
                <w:b/>
                <w:bCs/>
                <w:sz w:val="24"/>
                <w:szCs w:val="24"/>
              </w:rPr>
            </w:pPr>
            <w:r w:rsidRPr="00EC48D0">
              <w:rPr>
                <w:rFonts w:ascii="Arial" w:hAnsi="Arial" w:cs="Arial"/>
                <w:b/>
                <w:bCs/>
                <w:sz w:val="24"/>
                <w:szCs w:val="24"/>
              </w:rPr>
              <w:t>1. osoby fizyczne chcące założyć działalność w sektorze ekonomii społecznej;</w:t>
            </w:r>
          </w:p>
          <w:p w14:paraId="568D4209" w14:textId="7D30868F" w:rsidR="007F76E9" w:rsidRPr="00EC48D0" w:rsidRDefault="007F76E9" w:rsidP="001B07E6">
            <w:pPr>
              <w:spacing w:before="100" w:beforeAutospacing="1" w:after="100" w:afterAutospacing="1" w:line="276" w:lineRule="auto"/>
              <w:rPr>
                <w:rFonts w:ascii="Arial" w:hAnsi="Arial" w:cs="Arial"/>
                <w:b/>
                <w:bCs/>
                <w:sz w:val="24"/>
                <w:szCs w:val="24"/>
              </w:rPr>
            </w:pPr>
            <w:r w:rsidRPr="00EC48D0">
              <w:rPr>
                <w:rFonts w:ascii="Arial" w:hAnsi="Arial" w:cs="Arial"/>
                <w:b/>
                <w:bCs/>
                <w:sz w:val="24"/>
                <w:szCs w:val="24"/>
              </w:rPr>
              <w:t>2. podmioty, o których mowa w art. 4, ust.2 pkt. 2 i 3 ustawy o spółdzielniach socjalnych;</w:t>
            </w:r>
          </w:p>
          <w:p w14:paraId="042B2D30" w14:textId="49A71D33" w:rsidR="007F76E9" w:rsidRPr="00EC48D0" w:rsidRDefault="007F76E9" w:rsidP="001B07E6">
            <w:pPr>
              <w:spacing w:before="100" w:beforeAutospacing="1" w:after="100" w:afterAutospacing="1" w:line="276" w:lineRule="auto"/>
              <w:rPr>
                <w:rFonts w:ascii="Arial" w:hAnsi="Arial" w:cs="Arial"/>
                <w:b/>
                <w:bCs/>
                <w:sz w:val="24"/>
                <w:szCs w:val="24"/>
              </w:rPr>
            </w:pPr>
            <w:r w:rsidRPr="00EC48D0">
              <w:rPr>
                <w:rFonts w:ascii="Arial" w:hAnsi="Arial" w:cs="Arial"/>
                <w:b/>
                <w:bCs/>
                <w:sz w:val="24"/>
                <w:szCs w:val="24"/>
              </w:rPr>
              <w:t>3. podmioty ekonomii społecznej;</w:t>
            </w:r>
          </w:p>
          <w:p w14:paraId="2C3B27D8" w14:textId="110B468A" w:rsidR="0089066E" w:rsidRPr="008637C0" w:rsidRDefault="007F76E9" w:rsidP="001B07E6">
            <w:pPr>
              <w:spacing w:before="100" w:beforeAutospacing="1" w:after="100" w:afterAutospacing="1" w:line="276" w:lineRule="auto"/>
              <w:rPr>
                <w:rFonts w:ascii="Arial" w:hAnsi="Arial" w:cs="Arial"/>
                <w:sz w:val="24"/>
                <w:szCs w:val="24"/>
              </w:rPr>
            </w:pPr>
            <w:r w:rsidRPr="00EC48D0">
              <w:rPr>
                <w:rFonts w:ascii="Arial" w:hAnsi="Arial" w:cs="Arial"/>
                <w:b/>
                <w:bCs/>
                <w:sz w:val="24"/>
                <w:szCs w:val="24"/>
              </w:rPr>
              <w:t>4. pracownicy i wolontariusze podmiotów ekonomii społecznej</w:t>
            </w:r>
            <w:r>
              <w:rPr>
                <w:rFonts w:ascii="Arial" w:hAnsi="Arial" w:cs="Arial"/>
                <w:b/>
                <w:bCs/>
                <w:sz w:val="24"/>
                <w:szCs w:val="24"/>
              </w:rPr>
              <w:t xml:space="preserve"> </w:t>
            </w:r>
            <w:r w:rsidRPr="008637C0">
              <w:rPr>
                <w:rFonts w:ascii="Arial" w:hAnsi="Arial" w:cs="Arial"/>
                <w:sz w:val="24"/>
                <w:szCs w:val="24"/>
              </w:rPr>
              <w:t>(dotyczy także członków tych podmiotów)</w:t>
            </w:r>
            <w:r w:rsidR="00CC21F8">
              <w:rPr>
                <w:rFonts w:ascii="Arial" w:hAnsi="Arial" w:cs="Arial"/>
                <w:sz w:val="24"/>
                <w:szCs w:val="24"/>
              </w:rPr>
              <w:t>.</w:t>
            </w:r>
          </w:p>
          <w:p w14:paraId="4A6229E1" w14:textId="1E330DC0" w:rsidR="007F76E9" w:rsidRPr="003B1556" w:rsidRDefault="007F76E9" w:rsidP="001B07E6">
            <w:pPr>
              <w:pStyle w:val="Default"/>
              <w:spacing w:before="100" w:beforeAutospacing="1" w:after="100" w:afterAutospacing="1"/>
              <w:jc w:val="left"/>
              <w:rPr>
                <w:rFonts w:ascii="Arial" w:hAnsi="Arial" w:cs="Arial"/>
                <w:sz w:val="24"/>
                <w:szCs w:val="24"/>
              </w:rPr>
            </w:pPr>
            <w:r w:rsidRPr="00EC48D0">
              <w:rPr>
                <w:rFonts w:ascii="Arial" w:hAnsi="Arial" w:cs="Arial"/>
                <w:sz w:val="24"/>
                <w:szCs w:val="24"/>
              </w:rPr>
              <w:t>Kryterium weryfikowane w oparciu o wniosek o dofinansowanie projektu.</w:t>
            </w:r>
          </w:p>
        </w:tc>
        <w:tc>
          <w:tcPr>
            <w:tcW w:w="941" w:type="pct"/>
          </w:tcPr>
          <w:p w14:paraId="27A34D5A" w14:textId="77777777" w:rsidR="007F76E9" w:rsidRPr="00EC48D0" w:rsidRDefault="007F76E9"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p>
          <w:p w14:paraId="3EDB3DED" w14:textId="77777777" w:rsidR="007F76E9" w:rsidRPr="00EC48D0" w:rsidRDefault="007F76E9"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32ED7A8D" w14:textId="7BE38AD4" w:rsidR="007F76E9" w:rsidRPr="003B1556" w:rsidRDefault="007F76E9" w:rsidP="001B07E6">
            <w:pPr>
              <w:pStyle w:val="Default"/>
              <w:spacing w:before="100" w:beforeAutospacing="1" w:after="100" w:afterAutospacing="1"/>
              <w:jc w:val="left"/>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r>
      <w:tr w:rsidR="00E77F8B" w:rsidRPr="003B1556" w14:paraId="765AE66D" w14:textId="77777777" w:rsidTr="00E91E88">
        <w:tc>
          <w:tcPr>
            <w:tcW w:w="296" w:type="pct"/>
          </w:tcPr>
          <w:p w14:paraId="3D943CB7" w14:textId="2094E079"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C.4</w:t>
            </w:r>
          </w:p>
        </w:tc>
        <w:tc>
          <w:tcPr>
            <w:tcW w:w="1089" w:type="pct"/>
          </w:tcPr>
          <w:p w14:paraId="7AEA062E" w14:textId="226599E5" w:rsidR="00E77F8B" w:rsidRPr="00EC48D0" w:rsidRDefault="00E77F8B" w:rsidP="001B07E6">
            <w:pPr>
              <w:pStyle w:val="Default"/>
              <w:spacing w:before="100" w:beforeAutospacing="1" w:after="100" w:afterAutospacing="1"/>
              <w:jc w:val="left"/>
              <w:rPr>
                <w:rFonts w:ascii="Arial" w:hAnsi="Arial" w:cs="Arial"/>
                <w:b/>
                <w:bCs/>
                <w:sz w:val="24"/>
                <w:szCs w:val="24"/>
              </w:rPr>
            </w:pPr>
            <w:r w:rsidRPr="00344B25">
              <w:rPr>
                <w:rFonts w:ascii="Arial" w:hAnsi="Arial" w:cs="Arial"/>
                <w:b/>
                <w:color w:val="000000"/>
                <w:sz w:val="24"/>
                <w:szCs w:val="24"/>
              </w:rPr>
              <w:t>Wnioskodawca przewidział w projekcie wsparcie w zakresie tworzenia nowych miejsc pracy oraz dofinansowania realizacji indywidualnego planu reintegracyjnego wyłącznie dla wybranych grup osób</w:t>
            </w:r>
          </w:p>
        </w:tc>
        <w:tc>
          <w:tcPr>
            <w:tcW w:w="2674" w:type="pct"/>
          </w:tcPr>
          <w:p w14:paraId="2ECDBBC3" w14:textId="77777777" w:rsidR="00E77F8B" w:rsidRPr="00344B25"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344B25">
              <w:rPr>
                <w:rFonts w:ascii="Arial" w:eastAsiaTheme="minorHAnsi" w:hAnsi="Arial" w:cs="Arial"/>
                <w:color w:val="000000"/>
                <w:sz w:val="24"/>
                <w:szCs w:val="24"/>
                <w:lang w:eastAsia="en-US"/>
              </w:rPr>
              <w:t>W kryterium sprawdzimy, czy zgodnie z zapisem Podrozdziału 4.4 Zasady dotyczące ekonomii społecznej, Wytycznych dot. realizacji projektów z udziałem środków Europejskiego Funduszu Społecznego Plus w regionalnych programach na lata 2021–2027, wsparcie finansowe na tworzenie nowych miejsc pracy będzie udzielane wyłącznie dla osób, o których mowa w art. 2 pkt 6 ustawy z dnia 5 sierpnia 2022 r. o ekonomii społecznej.</w:t>
            </w:r>
          </w:p>
          <w:p w14:paraId="25A8EBF4" w14:textId="77777777" w:rsidR="00E77F8B" w:rsidRPr="00344B25"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344B25">
              <w:rPr>
                <w:rFonts w:ascii="Arial" w:eastAsiaTheme="minorHAnsi" w:hAnsi="Arial" w:cs="Arial"/>
                <w:color w:val="000000"/>
                <w:sz w:val="24"/>
                <w:szCs w:val="24"/>
                <w:lang w:eastAsia="en-US"/>
              </w:rPr>
              <w:t>Jednocześnie dofinansowanie realizacji indywidualnego planu reintegracyjnego dotyczy wyłącznie osób, o których mowa w art. 2 pkt 6 lit. b, d, e, g, h, i oraz l ustawy z dnia 5 sierpnia 2022 r. o ekonomii społecznej.</w:t>
            </w:r>
          </w:p>
          <w:p w14:paraId="5C70A763" w14:textId="77777777" w:rsidR="00E77F8B" w:rsidRPr="00344B25"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344B25">
              <w:rPr>
                <w:rFonts w:ascii="Arial" w:eastAsiaTheme="minorHAnsi" w:hAnsi="Arial" w:cs="Arial"/>
                <w:color w:val="000000"/>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7EFBFA68" w14:textId="68D26032" w:rsidR="00E77F8B" w:rsidRPr="00EC48D0" w:rsidRDefault="00E77F8B" w:rsidP="001B07E6">
            <w:pPr>
              <w:spacing w:before="100" w:beforeAutospacing="1" w:after="100" w:afterAutospacing="1" w:line="276" w:lineRule="auto"/>
              <w:rPr>
                <w:rFonts w:ascii="Arial" w:hAnsi="Arial" w:cs="Arial"/>
                <w:sz w:val="24"/>
                <w:szCs w:val="24"/>
              </w:rPr>
            </w:pPr>
            <w:r w:rsidRPr="00344B25">
              <w:rPr>
                <w:rFonts w:ascii="Arial" w:hAnsi="Arial" w:cs="Arial"/>
                <w:color w:val="000000"/>
                <w:sz w:val="24"/>
                <w:szCs w:val="24"/>
              </w:rPr>
              <w:t>Kryterium weryfikowane w oparciu o wniosek o dofinansowanie projektu.</w:t>
            </w:r>
          </w:p>
        </w:tc>
        <w:tc>
          <w:tcPr>
            <w:tcW w:w="941" w:type="pct"/>
          </w:tcPr>
          <w:p w14:paraId="69C15932" w14:textId="77777777" w:rsidR="00E77F8B" w:rsidRPr="00961C54" w:rsidRDefault="00E77F8B" w:rsidP="001B07E6">
            <w:pPr>
              <w:spacing w:before="100" w:beforeAutospacing="1" w:after="100" w:afterAutospacing="1" w:line="276" w:lineRule="auto"/>
              <w:rPr>
                <w:rFonts w:ascii="Arial" w:hAnsi="Arial" w:cs="Arial"/>
                <w:color w:val="000000"/>
                <w:sz w:val="24"/>
                <w:szCs w:val="24"/>
              </w:rPr>
            </w:pPr>
            <w:r w:rsidRPr="00961C54">
              <w:rPr>
                <w:rFonts w:ascii="Arial" w:hAnsi="Arial" w:cs="Arial"/>
                <w:color w:val="000000"/>
                <w:sz w:val="24"/>
                <w:szCs w:val="24"/>
              </w:rPr>
              <w:t>Tak/do negocjacji/nie</w:t>
            </w:r>
            <w:r>
              <w:rPr>
                <w:rFonts w:ascii="Arial" w:hAnsi="Arial" w:cs="Arial"/>
                <w:color w:val="000000"/>
                <w:sz w:val="24"/>
                <w:szCs w:val="24"/>
              </w:rPr>
              <w:t xml:space="preserve"> </w:t>
            </w:r>
            <w:r w:rsidRPr="00961C54">
              <w:rPr>
                <w:rFonts w:ascii="Arial" w:hAnsi="Arial" w:cs="Arial"/>
                <w:color w:val="000000"/>
                <w:sz w:val="24"/>
                <w:szCs w:val="24"/>
              </w:rPr>
              <w:t>(niespełnienie kryterium oznacza negatywną ocenę)</w:t>
            </w:r>
          </w:p>
          <w:p w14:paraId="23C276F9" w14:textId="3987B6BF" w:rsidR="00E77F8B" w:rsidRPr="00EC48D0" w:rsidRDefault="00E77F8B" w:rsidP="001B07E6">
            <w:pPr>
              <w:spacing w:before="100" w:beforeAutospacing="1" w:after="100" w:afterAutospacing="1" w:line="276" w:lineRule="auto"/>
              <w:rPr>
                <w:rFonts w:ascii="Arial" w:hAnsi="Arial" w:cs="Arial"/>
                <w:color w:val="000000"/>
                <w:sz w:val="24"/>
                <w:szCs w:val="24"/>
              </w:rPr>
            </w:pPr>
            <w:r w:rsidRPr="00961C54">
              <w:rPr>
                <w:rFonts w:ascii="Arial" w:hAnsi="Arial" w:cs="Arial"/>
                <w:color w:val="000000"/>
                <w:sz w:val="24"/>
                <w:szCs w:val="24"/>
              </w:rPr>
              <w:t>Dopuszcza się możliwość skierowania kryterium do negocjacji w zakresie wskazanym w Regulaminie wyboru projektów.</w:t>
            </w:r>
          </w:p>
        </w:tc>
      </w:tr>
      <w:tr w:rsidR="00E77F8B" w:rsidRPr="003B1556" w14:paraId="751E0F60" w14:textId="77777777" w:rsidTr="00E91E88">
        <w:tc>
          <w:tcPr>
            <w:tcW w:w="296" w:type="pct"/>
          </w:tcPr>
          <w:p w14:paraId="745DD0B7" w14:textId="789DD00E" w:rsidR="00E77F8B" w:rsidRPr="003B1556" w:rsidRDefault="00E77F8B"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E6679E">
              <w:rPr>
                <w:rFonts w:ascii="Arial" w:hAnsi="Arial" w:cs="Arial"/>
                <w:b/>
                <w:bCs/>
                <w:sz w:val="24"/>
                <w:szCs w:val="24"/>
              </w:rPr>
              <w:t>5</w:t>
            </w:r>
          </w:p>
        </w:tc>
        <w:tc>
          <w:tcPr>
            <w:tcW w:w="1089" w:type="pct"/>
          </w:tcPr>
          <w:p w14:paraId="4E1CFA22" w14:textId="5943A491" w:rsidR="00E77F8B" w:rsidRPr="003B1556" w:rsidRDefault="00E77F8B" w:rsidP="001B07E6">
            <w:pPr>
              <w:pStyle w:val="Default"/>
              <w:spacing w:before="100" w:beforeAutospacing="1" w:after="100" w:afterAutospacing="1"/>
              <w:jc w:val="left"/>
              <w:rPr>
                <w:rFonts w:ascii="Arial" w:hAnsi="Arial" w:cs="Arial"/>
                <w:b/>
                <w:bCs/>
                <w:sz w:val="24"/>
                <w:szCs w:val="24"/>
              </w:rPr>
            </w:pPr>
            <w:r w:rsidRPr="00EC48D0">
              <w:rPr>
                <w:rFonts w:ascii="Arial" w:eastAsiaTheme="minorHAnsi" w:hAnsi="Arial" w:cs="Arial"/>
                <w:b/>
                <w:color w:val="000000"/>
                <w:sz w:val="24"/>
                <w:szCs w:val="24"/>
                <w:lang w:eastAsia="en-US"/>
              </w:rPr>
              <w:t xml:space="preserve">Wnioskodawca przewidział w projekcie preferowanie wybranych grup </w:t>
            </w:r>
            <w:r>
              <w:rPr>
                <w:rFonts w:ascii="Arial" w:eastAsiaTheme="minorHAnsi" w:hAnsi="Arial" w:cs="Arial"/>
                <w:b/>
                <w:color w:val="000000"/>
                <w:sz w:val="24"/>
                <w:szCs w:val="24"/>
                <w:lang w:eastAsia="en-US"/>
              </w:rPr>
              <w:t>do działań projektowych</w:t>
            </w:r>
            <w:r w:rsidRPr="00EC48D0">
              <w:rPr>
                <w:rFonts w:ascii="Arial" w:eastAsiaTheme="minorHAnsi" w:hAnsi="Arial" w:cs="Arial"/>
                <w:b/>
                <w:color w:val="000000"/>
                <w:sz w:val="24"/>
                <w:szCs w:val="24"/>
                <w:lang w:eastAsia="en-US"/>
              </w:rPr>
              <w:t xml:space="preserve"> </w:t>
            </w:r>
          </w:p>
        </w:tc>
        <w:tc>
          <w:tcPr>
            <w:tcW w:w="2674" w:type="pct"/>
          </w:tcPr>
          <w:p w14:paraId="1928865B" w14:textId="130D35B5" w:rsidR="00E77F8B" w:rsidRPr="00EC48D0" w:rsidRDefault="00E77F8B" w:rsidP="001B07E6">
            <w:pPr>
              <w:autoSpaceDE w:val="0"/>
              <w:autoSpaceDN w:val="0"/>
              <w:adjustRightInd w:val="0"/>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 czy zgodnie z zapisem Podrozdziału 4.4 Zasady dotyczące ekonomii społecznej</w:t>
            </w:r>
            <w:r>
              <w:rPr>
                <w:rFonts w:ascii="Arial" w:hAnsi="Arial" w:cs="Arial"/>
                <w:color w:val="000000"/>
                <w:sz w:val="24"/>
                <w:szCs w:val="24"/>
              </w:rPr>
              <w:t>,</w:t>
            </w:r>
            <w:r w:rsidRPr="00EC48D0">
              <w:rPr>
                <w:rFonts w:ascii="Arial" w:hAnsi="Arial" w:cs="Arial"/>
                <w:color w:val="000000"/>
                <w:sz w:val="24"/>
                <w:szCs w:val="24"/>
              </w:rPr>
              <w:t xml:space="preserve"> Wytycznych dot. realizacji projektów z udziałem środków Europejskiego Funduszu Społecznego Plus w regionalnych programach na lata 2021–2027,</w:t>
            </w:r>
            <w:r w:rsidRPr="00EC48D0">
              <w:rPr>
                <w:rFonts w:ascii="Arial" w:hAnsi="Arial" w:cs="Arial"/>
                <w:i/>
                <w:iCs/>
                <w:color w:val="000000"/>
                <w:sz w:val="24"/>
                <w:szCs w:val="24"/>
              </w:rPr>
              <w:t xml:space="preserve"> </w:t>
            </w:r>
            <w:r w:rsidRPr="00EC48D0">
              <w:rPr>
                <w:rFonts w:ascii="Arial" w:hAnsi="Arial" w:cs="Arial"/>
                <w:b/>
                <w:bCs/>
                <w:color w:val="000000"/>
                <w:sz w:val="24"/>
                <w:szCs w:val="24"/>
              </w:rPr>
              <w:t xml:space="preserve">Wnioskodawca </w:t>
            </w:r>
            <w:r>
              <w:rPr>
                <w:rFonts w:ascii="Arial" w:hAnsi="Arial" w:cs="Arial"/>
                <w:b/>
                <w:bCs/>
                <w:color w:val="000000"/>
                <w:sz w:val="24"/>
                <w:szCs w:val="24"/>
              </w:rPr>
              <w:t>z</w:t>
            </w:r>
            <w:r w:rsidRPr="005509B3">
              <w:rPr>
                <w:rFonts w:ascii="Arial" w:hAnsi="Arial" w:cs="Arial"/>
                <w:b/>
                <w:bCs/>
                <w:color w:val="000000"/>
                <w:sz w:val="24"/>
                <w:szCs w:val="24"/>
              </w:rPr>
              <w:t>apewnia, że preferowane do wsparcia są osoby</w:t>
            </w:r>
            <w:r w:rsidRPr="00EC48D0">
              <w:rPr>
                <w:rFonts w:ascii="Arial" w:hAnsi="Arial" w:cs="Arial"/>
                <w:b/>
                <w:bCs/>
                <w:color w:val="000000"/>
                <w:sz w:val="24"/>
                <w:szCs w:val="24"/>
              </w:rPr>
              <w:t xml:space="preserve">, o których mowa w art. 2 pkt 6 lit. </w:t>
            </w:r>
            <w:r w:rsidRPr="001959D6">
              <w:rPr>
                <w:rFonts w:ascii="Arial" w:hAnsi="Arial" w:cs="Arial"/>
                <w:b/>
                <w:bCs/>
                <w:color w:val="000000"/>
                <w:sz w:val="24"/>
                <w:szCs w:val="24"/>
              </w:rPr>
              <w:t>b, d, e, g, h, i oraz l ustawy z dnia 5 sierpnia 2022 r. o ekonomii</w:t>
            </w:r>
            <w:r>
              <w:rPr>
                <w:rFonts w:ascii="Arial" w:hAnsi="Arial" w:cs="Arial"/>
                <w:b/>
                <w:bCs/>
                <w:color w:val="000000"/>
                <w:sz w:val="24"/>
                <w:szCs w:val="24"/>
              </w:rPr>
              <w:t xml:space="preserve"> </w:t>
            </w:r>
            <w:r w:rsidRPr="001959D6">
              <w:rPr>
                <w:rFonts w:ascii="Arial" w:hAnsi="Arial" w:cs="Arial"/>
                <w:b/>
                <w:bCs/>
                <w:color w:val="000000"/>
                <w:sz w:val="24"/>
                <w:szCs w:val="24"/>
              </w:rPr>
              <w:t>społecznej</w:t>
            </w:r>
            <w:r>
              <w:rPr>
                <w:rFonts w:ascii="Arial" w:hAnsi="Arial" w:cs="Arial"/>
                <w:b/>
                <w:bCs/>
                <w:color w:val="000000"/>
                <w:sz w:val="24"/>
                <w:szCs w:val="24"/>
              </w:rPr>
              <w:t>.</w:t>
            </w:r>
          </w:p>
          <w:p w14:paraId="42B722F5" w14:textId="77777777" w:rsidR="00E77F8B" w:rsidRPr="00EC48D0" w:rsidRDefault="00E77F8B" w:rsidP="001B07E6">
            <w:pPr>
              <w:autoSpaceDE w:val="0"/>
              <w:autoSpaceDN w:val="0"/>
              <w:adjustRightInd w:val="0"/>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D26127">
              <w:rPr>
                <w:rFonts w:ascii="Arial" w:hAnsi="Arial" w:cs="Arial"/>
                <w:color w:val="000000"/>
                <w:sz w:val="24"/>
                <w:szCs w:val="24"/>
              </w:rPr>
              <w:t>w zakresie zgodności z wytycznymi, o których mowa w ustawie wdrożeniowej oraz przepisami prawa krajowego.</w:t>
            </w:r>
          </w:p>
          <w:p w14:paraId="2B631B63" w14:textId="06C4D8F0"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color w:val="000000"/>
                <w:sz w:val="24"/>
                <w:szCs w:val="24"/>
              </w:rPr>
              <w:t>Kryterium weryfikowane w oparciu o wniosek o dofinansowanie projektu.</w:t>
            </w:r>
          </w:p>
        </w:tc>
        <w:tc>
          <w:tcPr>
            <w:tcW w:w="941" w:type="pct"/>
          </w:tcPr>
          <w:p w14:paraId="48C3310D"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465CE731" w14:textId="2B18141B" w:rsidR="00E77F8B" w:rsidRPr="00E91E88"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Dopuszcza się możliwość skierowania kryterium do negocjacji w zakresie wskazanym w Regulaminie wyboru projektów.</w:t>
            </w:r>
          </w:p>
        </w:tc>
      </w:tr>
      <w:tr w:rsidR="00E77F8B" w:rsidRPr="003B1556" w14:paraId="4E92B928" w14:textId="77777777" w:rsidTr="00E91E88">
        <w:tc>
          <w:tcPr>
            <w:tcW w:w="296" w:type="pct"/>
          </w:tcPr>
          <w:p w14:paraId="1D40C825" w14:textId="7CD20ADC"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C.6</w:t>
            </w:r>
          </w:p>
        </w:tc>
        <w:tc>
          <w:tcPr>
            <w:tcW w:w="1089" w:type="pct"/>
          </w:tcPr>
          <w:p w14:paraId="594AE711" w14:textId="27613EEC" w:rsidR="00E77F8B"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color w:val="000000"/>
                <w:sz w:val="24"/>
                <w:szCs w:val="24"/>
              </w:rPr>
              <w:t xml:space="preserve">Projekt zakłada </w:t>
            </w:r>
            <w:r w:rsidRPr="00090D28">
              <w:rPr>
                <w:rFonts w:ascii="Arial" w:hAnsi="Arial" w:cs="Arial"/>
                <w:b/>
                <w:color w:val="000000"/>
                <w:sz w:val="24"/>
                <w:szCs w:val="24"/>
              </w:rPr>
              <w:t>ciągłość realizacji usług oferowanych przez OWES</w:t>
            </w:r>
          </w:p>
        </w:tc>
        <w:tc>
          <w:tcPr>
            <w:tcW w:w="2674" w:type="pct"/>
          </w:tcPr>
          <w:p w14:paraId="545CD10E" w14:textId="55C81CD5" w:rsidR="00E77F8B"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EC48D0">
              <w:rPr>
                <w:rFonts w:ascii="Arial" w:eastAsiaTheme="minorHAnsi" w:hAnsi="Arial" w:cs="Arial"/>
                <w:color w:val="000000"/>
                <w:sz w:val="24"/>
                <w:szCs w:val="24"/>
                <w:lang w:eastAsia="en-US"/>
              </w:rPr>
              <w:t>W kryterium sprawdzimy, czy Wnioskodawca zapewnił w projekcie ciągłość realizacji usług oferowanych przez OWES</w:t>
            </w:r>
            <w:r>
              <w:rPr>
                <w:rFonts w:ascii="Arial" w:eastAsiaTheme="minorHAnsi" w:hAnsi="Arial" w:cs="Arial"/>
                <w:color w:val="000000"/>
                <w:sz w:val="24"/>
                <w:szCs w:val="24"/>
                <w:lang w:eastAsia="en-US"/>
              </w:rPr>
              <w:t>, tj. do 31 grudnia 2029 roku.</w:t>
            </w:r>
          </w:p>
          <w:p w14:paraId="28D45AD3" w14:textId="6BD7094D" w:rsidR="00E77F8B" w:rsidRPr="00EC48D0" w:rsidRDefault="00E77F8B" w:rsidP="001B07E6">
            <w:pPr>
              <w:pStyle w:val="Default"/>
              <w:spacing w:before="100" w:beforeAutospacing="1" w:after="100" w:afterAutospacing="1"/>
              <w:rPr>
                <w:rFonts w:ascii="Arial" w:eastAsiaTheme="minorHAnsi" w:hAnsi="Arial" w:cs="Arial"/>
                <w:color w:val="000000"/>
                <w:sz w:val="24"/>
                <w:szCs w:val="24"/>
                <w:lang w:eastAsia="en-US"/>
              </w:rPr>
            </w:pPr>
            <w:r w:rsidRPr="00C202E6">
              <w:rPr>
                <w:rFonts w:ascii="Arial" w:eastAsiaTheme="minorHAnsi" w:hAnsi="Arial" w:cs="Arial"/>
                <w:color w:val="000000"/>
                <w:sz w:val="24"/>
                <w:szCs w:val="24"/>
                <w:lang w:eastAsia="en-US"/>
              </w:rPr>
              <w:t>Komitet Monitorujący dopuszcza doprecyzowanie zakresu kryterium na potrzeby danego postępowania w Regulaminie wyboru projektów, w zakresie zgodności z wytycznymi, o których mowa w ustawie wdrożeniowej oraz przepisami prawa krajowego.</w:t>
            </w:r>
          </w:p>
          <w:p w14:paraId="7754F698" w14:textId="79070D17" w:rsidR="00E77F8B" w:rsidRPr="00E91E88" w:rsidRDefault="00E77F8B" w:rsidP="00E91E88">
            <w:pPr>
              <w:autoSpaceDE w:val="0"/>
              <w:autoSpaceDN w:val="0"/>
              <w:adjustRightInd w:val="0"/>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Kryterium weryfikowane w oparciu o wniosek o dofinansowanie projektu.</w:t>
            </w:r>
          </w:p>
        </w:tc>
        <w:tc>
          <w:tcPr>
            <w:tcW w:w="941" w:type="pct"/>
          </w:tcPr>
          <w:p w14:paraId="63A43656"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Tak/nie</w:t>
            </w:r>
            <w:r w:rsidRPr="00EC48D0">
              <w:rPr>
                <w:rFonts w:ascii="Arial" w:hAnsi="Arial" w:cs="Arial"/>
                <w:color w:val="000000"/>
                <w:sz w:val="24"/>
                <w:szCs w:val="24"/>
              </w:rPr>
              <w:br/>
              <w:t>(niespełnienie kryterium oznacza negatywną ocenę)</w:t>
            </w:r>
          </w:p>
          <w:p w14:paraId="38D49631" w14:textId="2DC5620D"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 dopuszcza się możliwości skierowania kryterium do negocjacji.</w:t>
            </w:r>
          </w:p>
        </w:tc>
      </w:tr>
      <w:tr w:rsidR="00E77F8B" w:rsidRPr="003B1556" w14:paraId="4BA89BEA" w14:textId="77777777" w:rsidTr="00E91E88">
        <w:tc>
          <w:tcPr>
            <w:tcW w:w="296" w:type="pct"/>
          </w:tcPr>
          <w:p w14:paraId="7D75FF81" w14:textId="71280CCB"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C.7</w:t>
            </w:r>
          </w:p>
        </w:tc>
        <w:tc>
          <w:tcPr>
            <w:tcW w:w="1089" w:type="pct"/>
          </w:tcPr>
          <w:p w14:paraId="32D7F226" w14:textId="00AA14B2" w:rsidR="00E77F8B" w:rsidRPr="00E91E88" w:rsidRDefault="00E77F8B" w:rsidP="00E91E88">
            <w:pPr>
              <w:spacing w:before="100" w:beforeAutospacing="1" w:after="100" w:afterAutospacing="1" w:line="276" w:lineRule="auto"/>
              <w:rPr>
                <w:rFonts w:ascii="Arial" w:hAnsi="Arial" w:cs="Arial"/>
                <w:b/>
                <w:color w:val="000000"/>
                <w:sz w:val="24"/>
                <w:szCs w:val="24"/>
              </w:rPr>
            </w:pPr>
            <w:r w:rsidRPr="00EC48D0">
              <w:rPr>
                <w:rFonts w:ascii="Arial" w:hAnsi="Arial" w:cs="Arial"/>
                <w:b/>
                <w:color w:val="000000"/>
                <w:sz w:val="24"/>
                <w:szCs w:val="24"/>
              </w:rPr>
              <w:t>Wnioskodawca w odpowiedzi na konkurs złożył tylko jeden projekt i projekt ten zakłada wsparcie i rozwój ekonomii społecznej na obszarze jednego z subregionów</w:t>
            </w:r>
          </w:p>
        </w:tc>
        <w:tc>
          <w:tcPr>
            <w:tcW w:w="2674" w:type="pct"/>
          </w:tcPr>
          <w:p w14:paraId="47599638"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 czy projekt swoim zasięgiem obejmuje obszar jednego z subregionów:</w:t>
            </w:r>
          </w:p>
          <w:p w14:paraId="52E4B5AA" w14:textId="77777777" w:rsidR="00E77F8B" w:rsidRPr="00EC48D0" w:rsidRDefault="00E77F8B" w:rsidP="001B07E6">
            <w:pPr>
              <w:pStyle w:val="Akapitzlist"/>
              <w:numPr>
                <w:ilvl w:val="0"/>
                <w:numId w:val="36"/>
              </w:numPr>
              <w:spacing w:before="100" w:beforeAutospacing="1" w:after="100" w:afterAutospacing="1" w:line="276" w:lineRule="auto"/>
              <w:ind w:left="178" w:hanging="142"/>
              <w:rPr>
                <w:rFonts w:ascii="Arial" w:hAnsi="Arial" w:cs="Arial"/>
                <w:b/>
                <w:bCs/>
                <w:color w:val="000000"/>
                <w:sz w:val="24"/>
                <w:szCs w:val="24"/>
              </w:rPr>
            </w:pPr>
            <w:r w:rsidRPr="00EC48D0">
              <w:rPr>
                <w:rFonts w:ascii="Arial" w:hAnsi="Arial" w:cs="Arial"/>
                <w:b/>
                <w:bCs/>
                <w:color w:val="000000"/>
                <w:sz w:val="24"/>
                <w:szCs w:val="24"/>
              </w:rPr>
              <w:t>subregion 1 (powiaty: bydgoski, m. Bydgoszcz, nakielski, sępoleński, tucholski)</w:t>
            </w:r>
          </w:p>
          <w:p w14:paraId="2B1A1400" w14:textId="77777777" w:rsidR="00E77F8B" w:rsidRPr="00EC48D0" w:rsidRDefault="00E77F8B" w:rsidP="001B07E6">
            <w:pPr>
              <w:pStyle w:val="Akapitzlist"/>
              <w:numPr>
                <w:ilvl w:val="0"/>
                <w:numId w:val="36"/>
              </w:numPr>
              <w:spacing w:before="100" w:beforeAutospacing="1" w:after="100" w:afterAutospacing="1" w:line="276" w:lineRule="auto"/>
              <w:ind w:left="178" w:hanging="142"/>
              <w:rPr>
                <w:rFonts w:ascii="Arial" w:hAnsi="Arial" w:cs="Arial"/>
                <w:b/>
                <w:bCs/>
                <w:color w:val="000000"/>
                <w:sz w:val="24"/>
                <w:szCs w:val="24"/>
              </w:rPr>
            </w:pPr>
            <w:r w:rsidRPr="00EC48D0">
              <w:rPr>
                <w:rFonts w:ascii="Arial" w:hAnsi="Arial" w:cs="Arial"/>
                <w:b/>
                <w:bCs/>
                <w:color w:val="000000"/>
                <w:sz w:val="24"/>
                <w:szCs w:val="24"/>
              </w:rPr>
              <w:t>subregion 2 (powiaty: aleksandrowski, chełmiński, lipnowski, m. Toruń, toruński)</w:t>
            </w:r>
          </w:p>
          <w:p w14:paraId="227E044A" w14:textId="77777777" w:rsidR="00E77F8B" w:rsidRPr="00EC48D0" w:rsidRDefault="00E77F8B" w:rsidP="001B07E6">
            <w:pPr>
              <w:pStyle w:val="Akapitzlist"/>
              <w:numPr>
                <w:ilvl w:val="0"/>
                <w:numId w:val="36"/>
              </w:numPr>
              <w:spacing w:before="100" w:beforeAutospacing="1" w:after="100" w:afterAutospacing="1" w:line="276" w:lineRule="auto"/>
              <w:ind w:left="178" w:hanging="142"/>
              <w:rPr>
                <w:rFonts w:ascii="Arial" w:hAnsi="Arial" w:cs="Arial"/>
                <w:b/>
                <w:bCs/>
                <w:color w:val="000000"/>
                <w:sz w:val="24"/>
                <w:szCs w:val="24"/>
              </w:rPr>
            </w:pPr>
            <w:r w:rsidRPr="00EC48D0">
              <w:rPr>
                <w:rFonts w:ascii="Arial" w:hAnsi="Arial" w:cs="Arial"/>
                <w:b/>
                <w:bCs/>
                <w:color w:val="000000"/>
                <w:sz w:val="24"/>
                <w:szCs w:val="24"/>
              </w:rPr>
              <w:t>subregion 3 (powiaty: brodnicki, golubsko-dobrzyński, grudziądzkim, m. Grudziądz, rypiński, świecki, wąbrzeski)</w:t>
            </w:r>
          </w:p>
          <w:p w14:paraId="57775EE0" w14:textId="77777777" w:rsidR="00E77F8B" w:rsidRPr="00EC48D0" w:rsidRDefault="00E77F8B" w:rsidP="001B07E6">
            <w:pPr>
              <w:pStyle w:val="Akapitzlist"/>
              <w:numPr>
                <w:ilvl w:val="0"/>
                <w:numId w:val="36"/>
              </w:numPr>
              <w:spacing w:before="100" w:beforeAutospacing="1" w:after="100" w:afterAutospacing="1" w:line="276" w:lineRule="auto"/>
              <w:ind w:left="178" w:hanging="142"/>
              <w:rPr>
                <w:rFonts w:ascii="Arial" w:hAnsi="Arial" w:cs="Arial"/>
                <w:b/>
                <w:bCs/>
                <w:color w:val="000000"/>
                <w:sz w:val="24"/>
                <w:szCs w:val="24"/>
              </w:rPr>
            </w:pPr>
            <w:r w:rsidRPr="00EC48D0">
              <w:rPr>
                <w:rFonts w:ascii="Arial" w:hAnsi="Arial" w:cs="Arial"/>
                <w:b/>
                <w:bCs/>
                <w:color w:val="000000"/>
                <w:sz w:val="24"/>
                <w:szCs w:val="24"/>
              </w:rPr>
              <w:t>subregion 4 (powiaty: inowrocławski, mogileński, radziejowski, włocławski, m. Włocławek, żniński)</w:t>
            </w:r>
          </w:p>
          <w:p w14:paraId="197FA8F8" w14:textId="039FEF79"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wsparcia grupy docelowej spoza subregionu, na którym działa OWES</w:t>
            </w:r>
            <w:r>
              <w:rPr>
                <w:rFonts w:ascii="Arial" w:hAnsi="Arial" w:cs="Arial"/>
                <w:color w:val="000000"/>
                <w:sz w:val="24"/>
                <w:szCs w:val="24"/>
              </w:rPr>
              <w:t>,</w:t>
            </w:r>
            <w:r w:rsidRPr="00EC48D0">
              <w:rPr>
                <w:rFonts w:ascii="Arial" w:hAnsi="Arial" w:cs="Arial"/>
                <w:color w:val="000000"/>
                <w:sz w:val="24"/>
                <w:szCs w:val="24"/>
              </w:rPr>
              <w:t xml:space="preserve"> poprzez objęcie wsparciem osób/podmiotów z innego niż wskazany w projekcie obszar</w:t>
            </w:r>
            <w:r>
              <w:rPr>
                <w:rFonts w:ascii="Arial" w:hAnsi="Arial" w:cs="Arial"/>
                <w:color w:val="000000"/>
                <w:sz w:val="24"/>
                <w:szCs w:val="24"/>
              </w:rPr>
              <w:t>u</w:t>
            </w:r>
            <w:r w:rsidRPr="00EC48D0">
              <w:rPr>
                <w:rFonts w:ascii="Arial" w:hAnsi="Arial" w:cs="Arial"/>
                <w:color w:val="000000"/>
                <w:sz w:val="24"/>
                <w:szCs w:val="24"/>
              </w:rPr>
              <w:t>, o ile ich liczba nie przekroczy 10% uczestników projektu. Limit 10% powinien być liczony osobno dla osób fizycznych i osobno dla podmiotów.</w:t>
            </w:r>
          </w:p>
          <w:p w14:paraId="5181F3A8"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przypadku objęcia przez Wnioskodawcę wsparciem w ramach projektu osób/podmiotów spoza terytorium subregionu, na którym Wnioskodawca realizuje projekt, zobowiązany jest on do każdorazowego poinformowania o powyższym OWES z subregionu, z którego pochodzi beneficjent ostateczny.</w:t>
            </w:r>
          </w:p>
          <w:p w14:paraId="016D4B67" w14:textId="4B782952"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Podzielenie województwa kujawsko-pomorskiego na subregiony i powiązanie działalności Ośrodka Wsparcia Ekonomii Społecznej z jednym z subregionów pozwala zapobiec sytuacji nakładania się działań prowadzonych w ramach projektów w stosunku do tych samych odbiorców. Wnioskodawca wybierając jeden ze wskazanych subregionów, na terenie którego będzie prowadził działania projektowe, może skupić się na analizie problemów grup docelowych z danego obszaru, a dzięki właściwie przeprowadzonej analizie sytuacji zastanej, zaplanowane wsparcie będzie bardziej adekwatne do zgłaszanych potrzeb.</w:t>
            </w:r>
          </w:p>
          <w:p w14:paraId="58F259F3" w14:textId="77777777"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b/>
                <w:bCs/>
                <w:color w:val="000000"/>
                <w:sz w:val="24"/>
                <w:szCs w:val="24"/>
              </w:rPr>
              <w:t>W projektach partnerskich jeden podmiot może złożyć wyłącznie jeden wniosek o dofinansowanie projektu jako Lider lub wystąpić jako Partner wyłącznie w jednym wniosku złożonym w ramach konkursu.</w:t>
            </w:r>
          </w:p>
          <w:p w14:paraId="21716011" w14:textId="2C12E461" w:rsidR="00E77F8B" w:rsidRPr="007855C4" w:rsidRDefault="00E77F8B" w:rsidP="001B07E6">
            <w:pPr>
              <w:pStyle w:val="Default"/>
              <w:spacing w:before="100" w:beforeAutospacing="1" w:after="100" w:afterAutospacing="1"/>
              <w:jc w:val="left"/>
              <w:rPr>
                <w:rFonts w:ascii="Arial" w:hAnsi="Arial" w:cs="Arial"/>
                <w:sz w:val="24"/>
                <w:szCs w:val="24"/>
              </w:rPr>
            </w:pPr>
            <w:r w:rsidRPr="00ED091F">
              <w:rPr>
                <w:rFonts w:ascii="Arial" w:hAnsi="Arial" w:cs="Arial"/>
                <w:color w:val="000000"/>
                <w:sz w:val="24"/>
                <w:szCs w:val="24"/>
              </w:rPr>
              <w:t xml:space="preserve">Kryterium weryfikowane na podstawie rejestru wniosków o dofinansowanie realizacji projektów złożonych w odpowiedzi na nabór. W przypadku gdy dany podmiot wystąpi w ramach naboru więcej niż </w:t>
            </w:r>
            <w:r>
              <w:rPr>
                <w:rFonts w:ascii="Arial" w:hAnsi="Arial" w:cs="Arial"/>
                <w:color w:val="000000"/>
                <w:sz w:val="24"/>
                <w:szCs w:val="24"/>
              </w:rPr>
              <w:t>raz</w:t>
            </w:r>
            <w:r w:rsidRPr="00ED091F">
              <w:rPr>
                <w:rFonts w:ascii="Arial" w:hAnsi="Arial" w:cs="Arial"/>
                <w:color w:val="000000"/>
                <w:sz w:val="24"/>
                <w:szCs w:val="24"/>
              </w:rPr>
              <w:t xml:space="preserve"> jako lider lub więcej niż </w:t>
            </w:r>
            <w:r>
              <w:rPr>
                <w:rFonts w:ascii="Arial" w:hAnsi="Arial" w:cs="Arial"/>
                <w:color w:val="000000"/>
                <w:sz w:val="24"/>
                <w:szCs w:val="24"/>
              </w:rPr>
              <w:t>raz</w:t>
            </w:r>
            <w:r w:rsidRPr="00ED091F">
              <w:rPr>
                <w:rFonts w:ascii="Arial" w:hAnsi="Arial" w:cs="Arial"/>
                <w:color w:val="000000"/>
                <w:sz w:val="24"/>
                <w:szCs w:val="24"/>
              </w:rPr>
              <w:t xml:space="preserve"> jako partner, wszystkie wnioski, których dotyczy opisany przypadek zostaną odrzucone.</w:t>
            </w:r>
          </w:p>
        </w:tc>
        <w:tc>
          <w:tcPr>
            <w:tcW w:w="941" w:type="pct"/>
          </w:tcPr>
          <w:p w14:paraId="7F41A3CA"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157F31DD" w14:textId="143579E4" w:rsidR="00E77F8B" w:rsidRPr="003F6B52" w:rsidRDefault="00E77F8B" w:rsidP="001B07E6">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6DF593DF" w14:textId="2D1EFE74" w:rsidTr="00E91E88">
        <w:tc>
          <w:tcPr>
            <w:tcW w:w="296" w:type="pct"/>
          </w:tcPr>
          <w:p w14:paraId="0E0EBD8A" w14:textId="287FB8AA"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C.8</w:t>
            </w:r>
          </w:p>
        </w:tc>
        <w:tc>
          <w:tcPr>
            <w:tcW w:w="1089" w:type="pct"/>
          </w:tcPr>
          <w:p w14:paraId="668A05E3" w14:textId="078DEDF0" w:rsidR="00E77F8B" w:rsidRDefault="00E77F8B" w:rsidP="001B07E6">
            <w:pPr>
              <w:pStyle w:val="Default"/>
              <w:spacing w:before="100" w:beforeAutospacing="1" w:after="100" w:afterAutospacing="1"/>
              <w:jc w:val="left"/>
              <w:rPr>
                <w:rFonts w:ascii="Arial" w:hAnsi="Arial" w:cs="Arial"/>
                <w:b/>
                <w:bCs/>
                <w:sz w:val="24"/>
                <w:szCs w:val="24"/>
              </w:rPr>
            </w:pPr>
            <w:r>
              <w:rPr>
                <w:rFonts w:ascii="Arial" w:hAnsi="Arial" w:cs="Arial"/>
                <w:b/>
                <w:color w:val="000000"/>
                <w:sz w:val="24"/>
                <w:szCs w:val="24"/>
              </w:rPr>
              <w:t>M</w:t>
            </w:r>
            <w:r w:rsidRPr="00EC48D0">
              <w:rPr>
                <w:rFonts w:ascii="Arial" w:hAnsi="Arial" w:cs="Arial"/>
                <w:b/>
                <w:color w:val="000000"/>
                <w:sz w:val="24"/>
                <w:szCs w:val="24"/>
              </w:rPr>
              <w:t>aksymalna wartość dofinansowania z UE dla danego subregionu jest zgodna z przyjętym schematem</w:t>
            </w:r>
          </w:p>
        </w:tc>
        <w:tc>
          <w:tcPr>
            <w:tcW w:w="2674" w:type="pct"/>
          </w:tcPr>
          <w:p w14:paraId="6FFFCE70" w14:textId="69303F73"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w:t>
            </w:r>
            <w:r w:rsidR="00E91E88">
              <w:rPr>
                <w:rFonts w:ascii="Arial" w:hAnsi="Arial" w:cs="Arial"/>
                <w:color w:val="000000"/>
                <w:sz w:val="24"/>
                <w:szCs w:val="24"/>
              </w:rPr>
              <w:t xml:space="preserve"> </w:t>
            </w:r>
            <w:r w:rsidRPr="00EC48D0">
              <w:rPr>
                <w:rFonts w:ascii="Arial" w:hAnsi="Arial" w:cs="Arial"/>
                <w:color w:val="000000"/>
                <w:sz w:val="24"/>
                <w:szCs w:val="24"/>
              </w:rPr>
              <w:t>czy maksymalna wartość dofinansowania z UE dla danego subregionu wynosi nie więcej niż</w:t>
            </w:r>
            <w:r w:rsidRPr="00EC48D0">
              <w:rPr>
                <w:rStyle w:val="Odwoanieprzypisudolnego"/>
                <w:rFonts w:ascii="Arial" w:hAnsi="Arial" w:cs="Arial"/>
                <w:color w:val="000000"/>
                <w:sz w:val="24"/>
                <w:szCs w:val="24"/>
              </w:rPr>
              <w:footnoteReference w:id="11"/>
            </w:r>
            <w:r w:rsidRPr="00EC48D0">
              <w:rPr>
                <w:rFonts w:ascii="Arial" w:hAnsi="Arial" w:cs="Arial"/>
                <w:color w:val="000000"/>
                <w:sz w:val="24"/>
                <w:szCs w:val="24"/>
              </w:rPr>
              <w:t>:</w:t>
            </w:r>
          </w:p>
          <w:p w14:paraId="439F91C7" w14:textId="77777777"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color w:val="000000"/>
                <w:sz w:val="24"/>
                <w:szCs w:val="24"/>
              </w:rPr>
              <w:t>-</w:t>
            </w:r>
            <w:r w:rsidRPr="00EC48D0">
              <w:rPr>
                <w:rFonts w:ascii="Arial" w:hAnsi="Arial" w:cs="Arial"/>
                <w:b/>
                <w:bCs/>
                <w:color w:val="000000"/>
                <w:sz w:val="24"/>
                <w:szCs w:val="24"/>
              </w:rPr>
              <w:t>dla subregionu 1 – 31%</w:t>
            </w:r>
          </w:p>
          <w:p w14:paraId="5BA85921" w14:textId="0EBD5904"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b/>
                <w:bCs/>
                <w:color w:val="000000"/>
                <w:sz w:val="24"/>
                <w:szCs w:val="24"/>
              </w:rPr>
              <w:t>-dla subregionu 2 – 2</w:t>
            </w:r>
            <w:r>
              <w:rPr>
                <w:rFonts w:ascii="Arial" w:hAnsi="Arial" w:cs="Arial"/>
                <w:b/>
                <w:bCs/>
                <w:color w:val="000000"/>
                <w:sz w:val="24"/>
                <w:szCs w:val="24"/>
              </w:rPr>
              <w:t>4</w:t>
            </w:r>
            <w:r w:rsidRPr="00EC48D0">
              <w:rPr>
                <w:rFonts w:ascii="Arial" w:hAnsi="Arial" w:cs="Arial"/>
                <w:b/>
                <w:bCs/>
                <w:color w:val="000000"/>
                <w:sz w:val="24"/>
                <w:szCs w:val="24"/>
              </w:rPr>
              <w:t>%</w:t>
            </w:r>
          </w:p>
          <w:p w14:paraId="64703F06" w14:textId="77777777"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b/>
                <w:bCs/>
                <w:color w:val="000000"/>
                <w:sz w:val="24"/>
                <w:szCs w:val="24"/>
              </w:rPr>
              <w:t>-dla subregionu 3 – 21%</w:t>
            </w:r>
          </w:p>
          <w:p w14:paraId="412EA292" w14:textId="3013F1F3" w:rsidR="00E77F8B" w:rsidRPr="00EC48D0" w:rsidRDefault="00E77F8B" w:rsidP="001B07E6">
            <w:pPr>
              <w:spacing w:before="100" w:beforeAutospacing="1" w:after="100" w:afterAutospacing="1" w:line="276" w:lineRule="auto"/>
              <w:rPr>
                <w:rFonts w:ascii="Arial" w:hAnsi="Arial" w:cs="Arial"/>
                <w:b/>
                <w:bCs/>
                <w:color w:val="000000"/>
                <w:sz w:val="24"/>
                <w:szCs w:val="24"/>
              </w:rPr>
            </w:pPr>
            <w:r w:rsidRPr="00EC48D0">
              <w:rPr>
                <w:rFonts w:ascii="Arial" w:hAnsi="Arial" w:cs="Arial"/>
                <w:b/>
                <w:bCs/>
                <w:color w:val="000000"/>
                <w:sz w:val="24"/>
                <w:szCs w:val="24"/>
              </w:rPr>
              <w:t>-dla subregionu 4 – 2</w:t>
            </w:r>
            <w:r>
              <w:rPr>
                <w:rFonts w:ascii="Arial" w:hAnsi="Arial" w:cs="Arial"/>
                <w:b/>
                <w:bCs/>
                <w:color w:val="000000"/>
                <w:sz w:val="24"/>
                <w:szCs w:val="24"/>
              </w:rPr>
              <w:t>4</w:t>
            </w:r>
            <w:r w:rsidRPr="00EC48D0">
              <w:rPr>
                <w:rFonts w:ascii="Arial" w:hAnsi="Arial" w:cs="Arial"/>
                <w:b/>
                <w:bCs/>
                <w:color w:val="000000"/>
                <w:sz w:val="24"/>
                <w:szCs w:val="24"/>
              </w:rPr>
              <w:t>%</w:t>
            </w:r>
          </w:p>
          <w:p w14:paraId="351F8944" w14:textId="7AFEFEE8" w:rsidR="00E77F8B" w:rsidRPr="00EC48D0" w:rsidRDefault="00E77F8B" w:rsidP="001B07E6">
            <w:pPr>
              <w:spacing w:before="100" w:beforeAutospacing="1" w:after="100" w:afterAutospacing="1" w:line="276" w:lineRule="auto"/>
              <w:rPr>
                <w:rFonts w:ascii="Arial" w:hAnsi="Arial" w:cs="Arial"/>
                <w:strike/>
                <w:color w:val="FF0000"/>
                <w:sz w:val="24"/>
                <w:szCs w:val="24"/>
              </w:rPr>
            </w:pPr>
            <w:r w:rsidRPr="00EC48D0">
              <w:rPr>
                <w:rFonts w:ascii="Arial" w:hAnsi="Arial" w:cs="Arial"/>
                <w:color w:val="000000"/>
                <w:sz w:val="24"/>
                <w:szCs w:val="24"/>
              </w:rPr>
              <w:t xml:space="preserve">całkowitej wartości środków przeznaczonych na dofinansowanie UE </w:t>
            </w:r>
            <w:r>
              <w:rPr>
                <w:rFonts w:ascii="Arial" w:hAnsi="Arial" w:cs="Arial"/>
                <w:color w:val="000000"/>
                <w:sz w:val="24"/>
                <w:szCs w:val="24"/>
              </w:rPr>
              <w:t>w naborze</w:t>
            </w:r>
            <w:r w:rsidRPr="00EC48D0">
              <w:rPr>
                <w:rFonts w:ascii="Arial" w:hAnsi="Arial" w:cs="Arial"/>
                <w:color w:val="000000"/>
                <w:sz w:val="24"/>
                <w:szCs w:val="24"/>
              </w:rPr>
              <w:t>.</w:t>
            </w:r>
          </w:p>
          <w:p w14:paraId="5810BC7D" w14:textId="01223325"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color w:val="000000"/>
                <w:sz w:val="24"/>
                <w:szCs w:val="24"/>
              </w:rPr>
              <w:t xml:space="preserve">W szczególnie uzasadnionych przypadkach, w trakcie realizacji projektu, na wniosek beneficjenta i za zgodą IZ będzie istniała możliwość zwiększenia maksymalnej wartości </w:t>
            </w:r>
            <w:r>
              <w:rPr>
                <w:rFonts w:ascii="Arial" w:hAnsi="Arial" w:cs="Arial"/>
                <w:color w:val="000000"/>
                <w:sz w:val="24"/>
                <w:szCs w:val="24"/>
              </w:rPr>
              <w:t>dofinansowania</w:t>
            </w:r>
            <w:r w:rsidRPr="00EC48D0">
              <w:rPr>
                <w:rFonts w:ascii="Arial" w:hAnsi="Arial" w:cs="Arial"/>
                <w:color w:val="000000"/>
                <w:sz w:val="24"/>
                <w:szCs w:val="24"/>
              </w:rPr>
              <w:t xml:space="preserve"> poza limit określony w kryterium, jeżeli w ocenie IZ taka zmiana przyczyni się do osiągnięcia założeń projektu </w:t>
            </w:r>
            <w:r>
              <w:rPr>
                <w:rFonts w:ascii="Arial" w:hAnsi="Arial" w:cs="Arial"/>
                <w:color w:val="000000"/>
                <w:sz w:val="24"/>
                <w:szCs w:val="24"/>
              </w:rPr>
              <w:t>lub</w:t>
            </w:r>
            <w:r w:rsidRPr="00EC48D0">
              <w:rPr>
                <w:rFonts w:ascii="Arial" w:hAnsi="Arial" w:cs="Arial"/>
                <w:color w:val="000000"/>
                <w:sz w:val="24"/>
                <w:szCs w:val="24"/>
              </w:rPr>
              <w:t xml:space="preserve"> do zwiększenia wartości wskaźników</w:t>
            </w:r>
            <w:r>
              <w:rPr>
                <w:rFonts w:ascii="Arial" w:hAnsi="Arial" w:cs="Arial"/>
                <w:color w:val="000000"/>
                <w:sz w:val="24"/>
                <w:szCs w:val="24"/>
              </w:rPr>
              <w:t xml:space="preserve">. </w:t>
            </w:r>
            <w:r w:rsidRPr="00EC48D0">
              <w:rPr>
                <w:rFonts w:ascii="Arial" w:hAnsi="Arial" w:cs="Arial"/>
                <w:color w:val="000000"/>
                <w:sz w:val="24"/>
                <w:szCs w:val="24"/>
              </w:rPr>
              <w:t>Kryterium weryfikowane w oparciu o wniosek o dofinansowanie projektu.</w:t>
            </w:r>
          </w:p>
        </w:tc>
        <w:tc>
          <w:tcPr>
            <w:tcW w:w="941" w:type="pct"/>
          </w:tcPr>
          <w:p w14:paraId="216A0A2C" w14:textId="23860C35" w:rsidR="00E77F8B" w:rsidRPr="00EC48D0" w:rsidRDefault="00E77F8B" w:rsidP="00E91E88">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151BFE40" w14:textId="7C14FEB1"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62753FBF" w14:textId="77777777" w:rsidTr="00E91E88">
        <w:tc>
          <w:tcPr>
            <w:tcW w:w="296" w:type="pct"/>
          </w:tcPr>
          <w:p w14:paraId="6DD607D3" w14:textId="1810D5BB" w:rsidR="00E77F8B" w:rsidRPr="003B1556"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C.9</w:t>
            </w:r>
          </w:p>
        </w:tc>
        <w:tc>
          <w:tcPr>
            <w:tcW w:w="1089" w:type="pct"/>
          </w:tcPr>
          <w:p w14:paraId="46F710C1" w14:textId="130C43CD" w:rsidR="00E77F8B" w:rsidRPr="003B1556"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color w:val="000000"/>
                <w:sz w:val="24"/>
                <w:szCs w:val="24"/>
              </w:rPr>
              <w:t>Wnioskodawca</w:t>
            </w:r>
            <w:r>
              <w:rPr>
                <w:rFonts w:ascii="Arial" w:hAnsi="Arial" w:cs="Arial"/>
                <w:b/>
                <w:color w:val="000000"/>
                <w:sz w:val="24"/>
                <w:szCs w:val="24"/>
              </w:rPr>
              <w:t xml:space="preserve"> </w:t>
            </w:r>
            <w:r w:rsidRPr="00EC48D0">
              <w:rPr>
                <w:rFonts w:ascii="Arial" w:hAnsi="Arial" w:cs="Arial"/>
                <w:b/>
                <w:color w:val="000000"/>
                <w:sz w:val="24"/>
                <w:szCs w:val="24"/>
              </w:rPr>
              <w:t>zakłada osiągnięcie</w:t>
            </w:r>
            <w:r>
              <w:rPr>
                <w:rFonts w:ascii="Arial" w:hAnsi="Arial" w:cs="Arial"/>
                <w:b/>
                <w:color w:val="000000"/>
                <w:sz w:val="24"/>
                <w:szCs w:val="24"/>
              </w:rPr>
              <w:t xml:space="preserve"> </w:t>
            </w:r>
            <w:r w:rsidRPr="00EC48D0">
              <w:rPr>
                <w:rFonts w:ascii="Arial" w:hAnsi="Arial" w:cs="Arial"/>
                <w:b/>
                <w:color w:val="000000"/>
                <w:sz w:val="24"/>
                <w:szCs w:val="24"/>
              </w:rPr>
              <w:t>wskaźników rezultatu i produktu na</w:t>
            </w:r>
            <w:r>
              <w:rPr>
                <w:rFonts w:ascii="Arial" w:hAnsi="Arial" w:cs="Arial"/>
                <w:b/>
                <w:color w:val="000000"/>
                <w:sz w:val="24"/>
                <w:szCs w:val="24"/>
              </w:rPr>
              <w:t xml:space="preserve"> </w:t>
            </w:r>
            <w:r w:rsidRPr="00EC48D0">
              <w:rPr>
                <w:rFonts w:ascii="Arial" w:hAnsi="Arial" w:cs="Arial"/>
                <w:b/>
                <w:color w:val="000000"/>
                <w:sz w:val="24"/>
                <w:szCs w:val="24"/>
              </w:rPr>
              <w:t>określonym poziomie</w:t>
            </w:r>
          </w:p>
        </w:tc>
        <w:tc>
          <w:tcPr>
            <w:tcW w:w="2674" w:type="pct"/>
          </w:tcPr>
          <w:p w14:paraId="6ABA1867"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 czy Wnioskodawca założył osiągnięcie wymienionych wskaźników na określonym poziomie:</w:t>
            </w:r>
          </w:p>
          <w:tbl>
            <w:tblPr>
              <w:tblStyle w:val="Zwykatabela1"/>
              <w:tblW w:w="7329" w:type="dxa"/>
              <w:tblLook w:val="04A0" w:firstRow="1" w:lastRow="0" w:firstColumn="1" w:lastColumn="0" w:noHBand="0" w:noVBand="1"/>
            </w:tblPr>
            <w:tblGrid>
              <w:gridCol w:w="3043"/>
              <w:gridCol w:w="1005"/>
              <w:gridCol w:w="25"/>
              <w:gridCol w:w="973"/>
              <w:gridCol w:w="57"/>
              <w:gridCol w:w="1030"/>
              <w:gridCol w:w="1196"/>
            </w:tblGrid>
            <w:tr w:rsidR="00E77F8B" w:rsidRPr="00EC48D0" w14:paraId="2033BDCF" w14:textId="77777777" w:rsidTr="00586DA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43" w:type="dxa"/>
                  <w:noWrap/>
                  <w:hideMark/>
                </w:tcPr>
                <w:p w14:paraId="004728C0" w14:textId="77777777" w:rsidR="00E77F8B" w:rsidRPr="00EC48D0" w:rsidRDefault="00E77F8B" w:rsidP="001B07E6">
                  <w:pPr>
                    <w:spacing w:before="100" w:beforeAutospacing="1" w:after="100" w:afterAutospacing="1" w:line="276" w:lineRule="auto"/>
                    <w:jc w:val="center"/>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Wskaźniki produktu</w:t>
                  </w:r>
                </w:p>
              </w:tc>
              <w:tc>
                <w:tcPr>
                  <w:tcW w:w="1030" w:type="dxa"/>
                  <w:gridSpan w:val="2"/>
                  <w:noWrap/>
                  <w:hideMark/>
                </w:tcPr>
                <w:p w14:paraId="44F2EE7E" w14:textId="77777777" w:rsidR="00E77F8B" w:rsidRPr="00EC48D0" w:rsidRDefault="00E77F8B" w:rsidP="001B07E6">
                  <w:pPr>
                    <w:spacing w:before="100" w:beforeAutospacing="1" w:after="100" w:afterAutospacing="1"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Region I</w:t>
                  </w:r>
                </w:p>
              </w:tc>
              <w:tc>
                <w:tcPr>
                  <w:tcW w:w="1030" w:type="dxa"/>
                  <w:gridSpan w:val="2"/>
                  <w:noWrap/>
                  <w:hideMark/>
                </w:tcPr>
                <w:p w14:paraId="36B44013" w14:textId="77777777" w:rsidR="00E77F8B" w:rsidRPr="00EC48D0" w:rsidRDefault="00E77F8B" w:rsidP="001B07E6">
                  <w:pPr>
                    <w:spacing w:before="100" w:beforeAutospacing="1" w:after="100" w:afterAutospacing="1"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Region II</w:t>
                  </w:r>
                </w:p>
              </w:tc>
              <w:tc>
                <w:tcPr>
                  <w:tcW w:w="1030" w:type="dxa"/>
                  <w:noWrap/>
                  <w:hideMark/>
                </w:tcPr>
                <w:p w14:paraId="3C0AFB22" w14:textId="77777777" w:rsidR="00E77F8B" w:rsidRPr="00EC48D0" w:rsidRDefault="00E77F8B" w:rsidP="001B07E6">
                  <w:pPr>
                    <w:spacing w:before="100" w:beforeAutospacing="1" w:after="100" w:afterAutospacing="1"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Region III</w:t>
                  </w:r>
                </w:p>
              </w:tc>
              <w:tc>
                <w:tcPr>
                  <w:tcW w:w="1196" w:type="dxa"/>
                  <w:noWrap/>
                  <w:hideMark/>
                </w:tcPr>
                <w:p w14:paraId="0C512637" w14:textId="77777777" w:rsidR="00E77F8B" w:rsidRPr="00EC48D0" w:rsidRDefault="00E77F8B" w:rsidP="001B07E6">
                  <w:pPr>
                    <w:spacing w:before="100" w:beforeAutospacing="1" w:after="100" w:afterAutospacing="1"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Region IV</w:t>
                  </w:r>
                </w:p>
              </w:tc>
            </w:tr>
            <w:tr w:rsidR="00E77F8B" w:rsidRPr="00EC48D0" w14:paraId="6E03015D" w14:textId="77777777" w:rsidTr="00586DA3">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043" w:type="dxa"/>
                  <w:hideMark/>
                </w:tcPr>
                <w:p w14:paraId="7C058004"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podmiotów ekonomii społecznej objętych wsparciem</w:t>
                  </w:r>
                </w:p>
              </w:tc>
              <w:tc>
                <w:tcPr>
                  <w:tcW w:w="1030" w:type="dxa"/>
                  <w:gridSpan w:val="2"/>
                  <w:noWrap/>
                  <w:hideMark/>
                </w:tcPr>
                <w:p w14:paraId="7A0D2724" w14:textId="0E8D15A4"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91</w:t>
                  </w:r>
                </w:p>
              </w:tc>
              <w:tc>
                <w:tcPr>
                  <w:tcW w:w="1030" w:type="dxa"/>
                  <w:gridSpan w:val="2"/>
                  <w:noWrap/>
                  <w:hideMark/>
                </w:tcPr>
                <w:p w14:paraId="65A37C7F" w14:textId="43C2CC38"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70</w:t>
                  </w:r>
                </w:p>
              </w:tc>
              <w:tc>
                <w:tcPr>
                  <w:tcW w:w="1030" w:type="dxa"/>
                  <w:noWrap/>
                  <w:hideMark/>
                </w:tcPr>
                <w:p w14:paraId="4BEC0E0B" w14:textId="516B104C"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62</w:t>
                  </w:r>
                </w:p>
              </w:tc>
              <w:tc>
                <w:tcPr>
                  <w:tcW w:w="1196" w:type="dxa"/>
                  <w:noWrap/>
                  <w:hideMark/>
                </w:tcPr>
                <w:p w14:paraId="39E3AA24" w14:textId="7571F415"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70</w:t>
                  </w:r>
                </w:p>
              </w:tc>
            </w:tr>
            <w:tr w:rsidR="00E77F8B" w:rsidRPr="00EC48D0" w14:paraId="7B70901E" w14:textId="77777777" w:rsidTr="00586DA3">
              <w:trPr>
                <w:trHeight w:val="750"/>
              </w:trPr>
              <w:tc>
                <w:tcPr>
                  <w:cnfStyle w:val="001000000000" w:firstRow="0" w:lastRow="0" w:firstColumn="1" w:lastColumn="0" w:oddVBand="0" w:evenVBand="0" w:oddHBand="0" w:evenHBand="0" w:firstRowFirstColumn="0" w:firstRowLastColumn="0" w:lastRowFirstColumn="0" w:lastRowLastColumn="0"/>
                  <w:tcW w:w="3043" w:type="dxa"/>
                  <w:hideMark/>
                </w:tcPr>
                <w:p w14:paraId="04584845"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osób niezatrudnionych objętych wsparciem w programie</w:t>
                  </w:r>
                </w:p>
              </w:tc>
              <w:tc>
                <w:tcPr>
                  <w:tcW w:w="1030" w:type="dxa"/>
                  <w:gridSpan w:val="2"/>
                  <w:noWrap/>
                  <w:hideMark/>
                </w:tcPr>
                <w:p w14:paraId="49D93FBB" w14:textId="379DD3B7"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136</w:t>
                  </w:r>
                </w:p>
              </w:tc>
              <w:tc>
                <w:tcPr>
                  <w:tcW w:w="1030" w:type="dxa"/>
                  <w:gridSpan w:val="2"/>
                  <w:noWrap/>
                  <w:hideMark/>
                </w:tcPr>
                <w:p w14:paraId="2E6EB968" w14:textId="0E8B6314"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105</w:t>
                  </w:r>
                </w:p>
              </w:tc>
              <w:tc>
                <w:tcPr>
                  <w:tcW w:w="1030" w:type="dxa"/>
                  <w:noWrap/>
                  <w:hideMark/>
                </w:tcPr>
                <w:p w14:paraId="68CBA7C4" w14:textId="758B8749"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92</w:t>
                  </w:r>
                </w:p>
              </w:tc>
              <w:tc>
                <w:tcPr>
                  <w:tcW w:w="1196" w:type="dxa"/>
                  <w:noWrap/>
                  <w:hideMark/>
                </w:tcPr>
                <w:p w14:paraId="67EFF400" w14:textId="06BB59A5"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105</w:t>
                  </w:r>
                </w:p>
              </w:tc>
            </w:tr>
            <w:tr w:rsidR="00E77F8B" w:rsidRPr="00EC48D0" w14:paraId="12A6DA05" w14:textId="77777777" w:rsidTr="00586DA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43" w:type="dxa"/>
                  <w:hideMark/>
                </w:tcPr>
                <w:p w14:paraId="2855D339" w14:textId="77777777" w:rsidR="00E77F8B" w:rsidRPr="00EC48D0" w:rsidRDefault="00E77F8B" w:rsidP="001B07E6">
                  <w:pPr>
                    <w:spacing w:before="100" w:beforeAutospacing="1" w:after="100" w:afterAutospacing="1" w:line="276" w:lineRule="auto"/>
                    <w:jc w:val="center"/>
                    <w:rPr>
                      <w:rFonts w:ascii="Arial" w:eastAsia="Times New Roman" w:hAnsi="Arial" w:cs="Arial"/>
                      <w:b w:val="0"/>
                      <w:bCs w:val="0"/>
                      <w:color w:val="000000"/>
                      <w:sz w:val="24"/>
                      <w:szCs w:val="24"/>
                      <w:lang w:eastAsia="pl-PL"/>
                    </w:rPr>
                  </w:pPr>
                  <w:r w:rsidRPr="00EC48D0">
                    <w:rPr>
                      <w:rFonts w:ascii="Arial" w:eastAsia="Times New Roman" w:hAnsi="Arial" w:cs="Arial"/>
                      <w:color w:val="000000"/>
                      <w:sz w:val="24"/>
                      <w:szCs w:val="24"/>
                      <w:lang w:eastAsia="pl-PL"/>
                    </w:rPr>
                    <w:t>Wskaźniki rezultatu</w:t>
                  </w:r>
                </w:p>
              </w:tc>
              <w:tc>
                <w:tcPr>
                  <w:tcW w:w="4286" w:type="dxa"/>
                  <w:gridSpan w:val="6"/>
                  <w:noWrap/>
                  <w:hideMark/>
                </w:tcPr>
                <w:p w14:paraId="7F950327" w14:textId="792DC3DF" w:rsidR="00E77F8B" w:rsidRPr="00586DA3" w:rsidRDefault="00E77F8B" w:rsidP="001B07E6">
                  <w:pPr>
                    <w:spacing w:before="100" w:beforeAutospacing="1" w:after="100" w:afterAutospacing="1" w:line="276"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p>
              </w:tc>
            </w:tr>
            <w:tr w:rsidR="00E77F8B" w:rsidRPr="00EC48D0" w14:paraId="3BAB3251" w14:textId="77777777" w:rsidTr="00586DA3">
              <w:trPr>
                <w:trHeight w:val="900"/>
              </w:trPr>
              <w:tc>
                <w:tcPr>
                  <w:cnfStyle w:val="001000000000" w:firstRow="0" w:lastRow="0" w:firstColumn="1" w:lastColumn="0" w:oddVBand="0" w:evenVBand="0" w:oddHBand="0" w:evenHBand="0" w:firstRowFirstColumn="0" w:firstRowLastColumn="0" w:lastRowFirstColumn="0" w:lastRowLastColumn="0"/>
                  <w:tcW w:w="3043" w:type="dxa"/>
                  <w:hideMark/>
                </w:tcPr>
                <w:p w14:paraId="2606A631"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miejsc pracy utworzonych w przedsiębiorstwach społecznych</w:t>
                  </w:r>
                </w:p>
              </w:tc>
              <w:tc>
                <w:tcPr>
                  <w:tcW w:w="1005" w:type="dxa"/>
                  <w:noWrap/>
                  <w:hideMark/>
                </w:tcPr>
                <w:p w14:paraId="68227E5D" w14:textId="27CBA1E5"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6</w:t>
                  </w:r>
                  <w:r>
                    <w:rPr>
                      <w:rFonts w:ascii="Arial" w:hAnsi="Arial" w:cs="Arial"/>
                      <w:sz w:val="24"/>
                      <w:szCs w:val="24"/>
                    </w:rPr>
                    <w:t>5</w:t>
                  </w:r>
                </w:p>
              </w:tc>
              <w:tc>
                <w:tcPr>
                  <w:tcW w:w="998" w:type="dxa"/>
                  <w:gridSpan w:val="2"/>
                  <w:noWrap/>
                  <w:hideMark/>
                </w:tcPr>
                <w:p w14:paraId="0E56AA74" w14:textId="7FD052BA"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49</w:t>
                  </w:r>
                </w:p>
              </w:tc>
              <w:tc>
                <w:tcPr>
                  <w:tcW w:w="1087" w:type="dxa"/>
                  <w:gridSpan w:val="2"/>
                  <w:noWrap/>
                  <w:hideMark/>
                </w:tcPr>
                <w:p w14:paraId="2DD5D080" w14:textId="60B071CF"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43</w:t>
                  </w:r>
                </w:p>
              </w:tc>
              <w:tc>
                <w:tcPr>
                  <w:tcW w:w="1196" w:type="dxa"/>
                  <w:noWrap/>
                  <w:hideMark/>
                </w:tcPr>
                <w:p w14:paraId="7EAC865A" w14:textId="7BABFAAE"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49</w:t>
                  </w:r>
                </w:p>
              </w:tc>
            </w:tr>
            <w:tr w:rsidR="00E77F8B" w:rsidRPr="00EC48D0" w14:paraId="4DB5F950" w14:textId="77777777" w:rsidTr="00586DA3">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3043" w:type="dxa"/>
                  <w:hideMark/>
                </w:tcPr>
                <w:p w14:paraId="31B61E93"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osób poszukujących pracy po opuszczeniu programu</w:t>
                  </w:r>
                </w:p>
              </w:tc>
              <w:tc>
                <w:tcPr>
                  <w:tcW w:w="1005" w:type="dxa"/>
                  <w:noWrap/>
                  <w:hideMark/>
                </w:tcPr>
                <w:p w14:paraId="32BFBC61" w14:textId="59FC84CF"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5</w:t>
                  </w:r>
                </w:p>
              </w:tc>
              <w:tc>
                <w:tcPr>
                  <w:tcW w:w="998" w:type="dxa"/>
                  <w:gridSpan w:val="2"/>
                  <w:noWrap/>
                  <w:hideMark/>
                </w:tcPr>
                <w:p w14:paraId="00AA99F4" w14:textId="10007F17"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w:t>
                  </w:r>
                </w:p>
              </w:tc>
              <w:tc>
                <w:tcPr>
                  <w:tcW w:w="1087" w:type="dxa"/>
                  <w:gridSpan w:val="2"/>
                  <w:noWrap/>
                  <w:hideMark/>
                </w:tcPr>
                <w:p w14:paraId="2BE0C869" w14:textId="04EB4257"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w:t>
                  </w:r>
                </w:p>
              </w:tc>
              <w:tc>
                <w:tcPr>
                  <w:tcW w:w="1196" w:type="dxa"/>
                  <w:noWrap/>
                  <w:hideMark/>
                </w:tcPr>
                <w:p w14:paraId="69752269" w14:textId="0E6183E4"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w:t>
                  </w:r>
                </w:p>
              </w:tc>
            </w:tr>
            <w:tr w:rsidR="00E77F8B" w:rsidRPr="00EC48D0" w14:paraId="4AE489A2" w14:textId="77777777" w:rsidTr="00586DA3">
              <w:trPr>
                <w:trHeight w:val="960"/>
              </w:trPr>
              <w:tc>
                <w:tcPr>
                  <w:cnfStyle w:val="001000000000" w:firstRow="0" w:lastRow="0" w:firstColumn="1" w:lastColumn="0" w:oddVBand="0" w:evenVBand="0" w:oddHBand="0" w:evenHBand="0" w:firstRowFirstColumn="0" w:firstRowLastColumn="0" w:lastRowFirstColumn="0" w:lastRowLastColumn="0"/>
                  <w:tcW w:w="3043" w:type="dxa"/>
                  <w:hideMark/>
                </w:tcPr>
                <w:p w14:paraId="592A4814"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osób, które uzyskały kwalifikacje po opuszczeniu programu</w:t>
                  </w:r>
                </w:p>
              </w:tc>
              <w:tc>
                <w:tcPr>
                  <w:tcW w:w="1005" w:type="dxa"/>
                  <w:noWrap/>
                  <w:hideMark/>
                </w:tcPr>
                <w:p w14:paraId="461C152F" w14:textId="78C99B6E"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68</w:t>
                  </w:r>
                </w:p>
              </w:tc>
              <w:tc>
                <w:tcPr>
                  <w:tcW w:w="998" w:type="dxa"/>
                  <w:gridSpan w:val="2"/>
                  <w:noWrap/>
                  <w:hideMark/>
                </w:tcPr>
                <w:p w14:paraId="3E6597D2" w14:textId="2897543F"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53</w:t>
                  </w:r>
                </w:p>
              </w:tc>
              <w:tc>
                <w:tcPr>
                  <w:tcW w:w="1087" w:type="dxa"/>
                  <w:gridSpan w:val="2"/>
                  <w:noWrap/>
                  <w:hideMark/>
                </w:tcPr>
                <w:p w14:paraId="5A7E34C5" w14:textId="037D397B"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46</w:t>
                  </w:r>
                </w:p>
              </w:tc>
              <w:tc>
                <w:tcPr>
                  <w:tcW w:w="1196" w:type="dxa"/>
                  <w:noWrap/>
                  <w:hideMark/>
                </w:tcPr>
                <w:p w14:paraId="36BB4F78" w14:textId="4C9B68A4" w:rsidR="00E77F8B" w:rsidRPr="00586DA3" w:rsidRDefault="00E77F8B" w:rsidP="001B07E6">
                  <w:pPr>
                    <w:spacing w:before="100" w:beforeAutospacing="1" w:after="100" w:afterAutospacing="1" w:line="276" w:lineRule="auto"/>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53</w:t>
                  </w:r>
                </w:p>
              </w:tc>
            </w:tr>
            <w:tr w:rsidR="00E77F8B" w:rsidRPr="00EC48D0" w14:paraId="31F58D8F" w14:textId="77777777" w:rsidTr="00586DA3">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3043" w:type="dxa"/>
                  <w:hideMark/>
                </w:tcPr>
                <w:p w14:paraId="3C80D9ED" w14:textId="77777777" w:rsidR="00E77F8B" w:rsidRPr="00EC48D0" w:rsidRDefault="00E77F8B" w:rsidP="001B07E6">
                  <w:pPr>
                    <w:spacing w:before="100" w:beforeAutospacing="1" w:after="100" w:afterAutospacing="1" w:line="276" w:lineRule="auto"/>
                    <w:rPr>
                      <w:rFonts w:ascii="Arial" w:eastAsia="Times New Roman" w:hAnsi="Arial" w:cs="Arial"/>
                      <w:color w:val="000000"/>
                      <w:sz w:val="24"/>
                      <w:szCs w:val="24"/>
                      <w:lang w:eastAsia="pl-PL"/>
                    </w:rPr>
                  </w:pPr>
                  <w:r w:rsidRPr="00EC48D0">
                    <w:rPr>
                      <w:rFonts w:ascii="Arial" w:eastAsia="Times New Roman" w:hAnsi="Arial" w:cs="Arial"/>
                      <w:color w:val="000000"/>
                      <w:sz w:val="24"/>
                      <w:szCs w:val="24"/>
                      <w:lang w:eastAsia="pl-PL"/>
                    </w:rPr>
                    <w:t>Liczba osób pracujących, łącznie z prowadzącymi działalność na własny rachunek, po opuszczeniu programu</w:t>
                  </w:r>
                </w:p>
              </w:tc>
              <w:tc>
                <w:tcPr>
                  <w:tcW w:w="1005" w:type="dxa"/>
                  <w:noWrap/>
                  <w:hideMark/>
                </w:tcPr>
                <w:p w14:paraId="36353D47" w14:textId="0302F544"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36</w:t>
                  </w:r>
                </w:p>
              </w:tc>
              <w:tc>
                <w:tcPr>
                  <w:tcW w:w="998" w:type="dxa"/>
                  <w:gridSpan w:val="2"/>
                  <w:noWrap/>
                  <w:hideMark/>
                </w:tcPr>
                <w:p w14:paraId="337CA103" w14:textId="3089A636"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28</w:t>
                  </w:r>
                </w:p>
              </w:tc>
              <w:tc>
                <w:tcPr>
                  <w:tcW w:w="1087" w:type="dxa"/>
                  <w:gridSpan w:val="2"/>
                  <w:noWrap/>
                  <w:hideMark/>
                </w:tcPr>
                <w:p w14:paraId="4F39D039" w14:textId="1EC75F4B"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24</w:t>
                  </w:r>
                </w:p>
              </w:tc>
              <w:tc>
                <w:tcPr>
                  <w:tcW w:w="1196" w:type="dxa"/>
                  <w:noWrap/>
                  <w:hideMark/>
                </w:tcPr>
                <w:p w14:paraId="77F5F644" w14:textId="3DCF7A50" w:rsidR="00E77F8B" w:rsidRPr="00586DA3" w:rsidRDefault="00E77F8B" w:rsidP="001B07E6">
                  <w:pPr>
                    <w:spacing w:before="100" w:beforeAutospacing="1" w:after="100" w:afterAutospacing="1" w:line="276" w:lineRule="auto"/>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4"/>
                      <w:szCs w:val="24"/>
                      <w:lang w:eastAsia="pl-PL"/>
                    </w:rPr>
                  </w:pPr>
                  <w:r w:rsidRPr="00586DA3">
                    <w:rPr>
                      <w:rFonts w:ascii="Arial" w:hAnsi="Arial" w:cs="Arial"/>
                      <w:sz w:val="24"/>
                      <w:szCs w:val="24"/>
                    </w:rPr>
                    <w:t>28</w:t>
                  </w:r>
                </w:p>
              </w:tc>
            </w:tr>
          </w:tbl>
          <w:p w14:paraId="0A2915FB" w14:textId="77777777" w:rsidR="00E77F8B" w:rsidRDefault="00E77F8B" w:rsidP="001B07E6">
            <w:pPr>
              <w:spacing w:before="100" w:beforeAutospacing="1" w:after="100" w:afterAutospacing="1" w:line="276" w:lineRule="auto"/>
              <w:rPr>
                <w:rFonts w:ascii="Arial" w:hAnsi="Arial" w:cs="Arial"/>
                <w:color w:val="000000"/>
                <w:sz w:val="24"/>
                <w:szCs w:val="24"/>
              </w:rPr>
            </w:pPr>
            <w:r w:rsidRPr="00347C86">
              <w:rPr>
                <w:rFonts w:ascii="Arial" w:hAnsi="Arial" w:cs="Arial"/>
                <w:color w:val="000000"/>
                <w:sz w:val="24"/>
                <w:szCs w:val="24"/>
              </w:rPr>
              <w:t>W szczególnie uzasadnionych przypadkach Instytucja Zarządzająca może wyrazić zgodę, w trakcie realizacji projektu na wniosek beneficjenta, na zmianę zakładanej do osiągnięcia wartości docelowej ww. wskaźnik</w:t>
            </w:r>
            <w:r>
              <w:rPr>
                <w:rFonts w:ascii="Arial" w:hAnsi="Arial" w:cs="Arial"/>
                <w:color w:val="000000"/>
                <w:sz w:val="24"/>
                <w:szCs w:val="24"/>
              </w:rPr>
              <w:t>ów.</w:t>
            </w:r>
          </w:p>
          <w:p w14:paraId="0C46215D" w14:textId="653CE8E4"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color w:val="000000"/>
                <w:sz w:val="24"/>
                <w:szCs w:val="24"/>
              </w:rPr>
              <w:t>Kryterium weryfikowane w oparciu o wniosek o dofinansowanie projektu.</w:t>
            </w:r>
          </w:p>
        </w:tc>
        <w:tc>
          <w:tcPr>
            <w:tcW w:w="941" w:type="pct"/>
          </w:tcPr>
          <w:p w14:paraId="0500AA5D"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4C152690" w14:textId="0594542E"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6F17DFFD" w14:textId="77777777" w:rsidTr="00E91E88">
        <w:tc>
          <w:tcPr>
            <w:tcW w:w="296" w:type="pct"/>
          </w:tcPr>
          <w:p w14:paraId="471B6FA2" w14:textId="58E41EC1" w:rsidR="00E77F8B" w:rsidRPr="003B1556" w:rsidRDefault="00E77F8B"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Pr>
                <w:rFonts w:ascii="Arial" w:hAnsi="Arial" w:cs="Arial"/>
                <w:b/>
                <w:bCs/>
                <w:sz w:val="24"/>
                <w:szCs w:val="24"/>
              </w:rPr>
              <w:t>10</w:t>
            </w:r>
          </w:p>
        </w:tc>
        <w:tc>
          <w:tcPr>
            <w:tcW w:w="1089" w:type="pct"/>
          </w:tcPr>
          <w:p w14:paraId="5FE9EA18" w14:textId="3339B8A8" w:rsidR="00E77F8B" w:rsidRPr="0018608D" w:rsidRDefault="00E77F8B" w:rsidP="001B07E6">
            <w:pPr>
              <w:pStyle w:val="Default"/>
              <w:spacing w:before="100" w:beforeAutospacing="1" w:after="100" w:afterAutospacing="1"/>
              <w:jc w:val="left"/>
              <w:rPr>
                <w:rFonts w:ascii="Arial" w:hAnsi="Arial" w:cs="Arial"/>
                <w:sz w:val="24"/>
                <w:szCs w:val="24"/>
              </w:rPr>
            </w:pPr>
            <w:r w:rsidRPr="00EC48D0">
              <w:rPr>
                <w:rFonts w:ascii="Arial" w:eastAsiaTheme="minorHAnsi" w:hAnsi="Arial" w:cs="Arial"/>
                <w:b/>
                <w:color w:val="000000"/>
                <w:sz w:val="24"/>
                <w:szCs w:val="24"/>
                <w:lang w:eastAsia="en-US"/>
              </w:rPr>
              <w:t xml:space="preserve">Kompleksowość wsparcia </w:t>
            </w:r>
          </w:p>
        </w:tc>
        <w:tc>
          <w:tcPr>
            <w:tcW w:w="2674" w:type="pct"/>
          </w:tcPr>
          <w:p w14:paraId="49A2A8E0" w14:textId="77777777" w:rsidR="00E77F8B"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W kryterium sprawdzimy, czy usługi wsparcia ekonomii społecznej realizowane przez OWES założone w projekcie są zgodne z art. 29 ustawy z dnia 5 sierpnia 2022 r. o ekonomii społecznej</w:t>
            </w:r>
            <w:r>
              <w:rPr>
                <w:rFonts w:ascii="Arial" w:hAnsi="Arial" w:cs="Arial"/>
                <w:color w:val="000000"/>
                <w:sz w:val="24"/>
                <w:szCs w:val="24"/>
              </w:rPr>
              <w:t>.</w:t>
            </w:r>
          </w:p>
          <w:p w14:paraId="38DE1043" w14:textId="47710816" w:rsidR="00E77F8B" w:rsidRPr="00EC48D0" w:rsidRDefault="00E77F8B" w:rsidP="001B07E6">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W ramach projektu muszą być realizowane zarówno usługi polegające na  </w:t>
            </w:r>
            <w:r w:rsidRPr="00EC48D0">
              <w:rPr>
                <w:rFonts w:ascii="Arial" w:hAnsi="Arial" w:cs="Arial"/>
                <w:color w:val="000000"/>
                <w:sz w:val="24"/>
                <w:szCs w:val="24"/>
              </w:rPr>
              <w:t>przyznawani</w:t>
            </w:r>
            <w:r>
              <w:rPr>
                <w:rFonts w:ascii="Arial" w:hAnsi="Arial" w:cs="Arial"/>
                <w:color w:val="000000"/>
                <w:sz w:val="24"/>
                <w:szCs w:val="24"/>
              </w:rPr>
              <w:t>u</w:t>
            </w:r>
            <w:r w:rsidRPr="00EC48D0">
              <w:rPr>
                <w:rFonts w:ascii="Arial" w:hAnsi="Arial" w:cs="Arial"/>
                <w:color w:val="000000"/>
                <w:sz w:val="24"/>
                <w:szCs w:val="24"/>
              </w:rPr>
              <w:t xml:space="preserve"> wsparcia finansowego na utworzenie i utrzymanie miejsca pracy w PS</w:t>
            </w:r>
            <w:r>
              <w:rPr>
                <w:rFonts w:ascii="Arial" w:hAnsi="Arial" w:cs="Arial"/>
                <w:color w:val="000000"/>
                <w:sz w:val="24"/>
                <w:szCs w:val="24"/>
              </w:rPr>
              <w:t>, jak również</w:t>
            </w:r>
            <w:r w:rsidRPr="00EC48D0">
              <w:rPr>
                <w:rFonts w:ascii="Arial" w:hAnsi="Arial" w:cs="Arial"/>
                <w:color w:val="000000"/>
                <w:sz w:val="24"/>
                <w:szCs w:val="24"/>
              </w:rPr>
              <w:t xml:space="preserve"> </w:t>
            </w:r>
            <w:r>
              <w:rPr>
                <w:rFonts w:ascii="Arial" w:hAnsi="Arial" w:cs="Arial"/>
                <w:color w:val="000000"/>
                <w:sz w:val="24"/>
                <w:szCs w:val="24"/>
              </w:rPr>
              <w:t>pozostałe usługi</w:t>
            </w:r>
            <w:r w:rsidRPr="00EC48D0">
              <w:rPr>
                <w:rFonts w:ascii="Arial" w:hAnsi="Arial" w:cs="Arial"/>
                <w:color w:val="000000"/>
                <w:sz w:val="24"/>
                <w:szCs w:val="24"/>
              </w:rPr>
              <w:t>, wskazan</w:t>
            </w:r>
            <w:r>
              <w:rPr>
                <w:rFonts w:ascii="Arial" w:hAnsi="Arial" w:cs="Arial"/>
                <w:color w:val="000000"/>
                <w:sz w:val="24"/>
                <w:szCs w:val="24"/>
              </w:rPr>
              <w:t>e</w:t>
            </w:r>
            <w:r w:rsidRPr="00EC48D0">
              <w:rPr>
                <w:rFonts w:ascii="Arial" w:hAnsi="Arial" w:cs="Arial"/>
                <w:color w:val="000000"/>
                <w:sz w:val="24"/>
                <w:szCs w:val="24"/>
              </w:rPr>
              <w:t xml:space="preserve"> w art. 29 ustawy z dnia 5 sierpnia 2022 r. o ekonomii </w:t>
            </w:r>
            <w:commentRangeStart w:id="5"/>
            <w:r w:rsidRPr="00EC48D0">
              <w:rPr>
                <w:rFonts w:ascii="Arial" w:hAnsi="Arial" w:cs="Arial"/>
                <w:color w:val="000000"/>
                <w:sz w:val="24"/>
                <w:szCs w:val="24"/>
              </w:rPr>
              <w:t>społecznej</w:t>
            </w:r>
            <w:commentRangeEnd w:id="5"/>
            <w:r w:rsidR="00540E3E">
              <w:rPr>
                <w:rStyle w:val="Odwoaniedokomentarza"/>
                <w:rFonts w:ascii="Calibri" w:eastAsia="Calibri" w:hAnsi="Calibri" w:cs="Times New Roman"/>
              </w:rPr>
              <w:commentReference w:id="5"/>
            </w:r>
            <w:r>
              <w:rPr>
                <w:rFonts w:ascii="Arial" w:hAnsi="Arial" w:cs="Arial"/>
                <w:color w:val="000000"/>
                <w:sz w:val="24"/>
                <w:szCs w:val="24"/>
              </w:rPr>
              <w:t>.</w:t>
            </w:r>
          </w:p>
          <w:p w14:paraId="3A22BE72" w14:textId="0875B47C" w:rsidR="00E77F8B" w:rsidRPr="00EC48D0" w:rsidDel="005F2027" w:rsidRDefault="00E77F8B" w:rsidP="001B07E6">
            <w:pPr>
              <w:spacing w:before="100" w:beforeAutospacing="1" w:after="100" w:afterAutospacing="1" w:line="276" w:lineRule="auto"/>
              <w:rPr>
                <w:del w:id="6" w:author="Piotr Bugajski" w:date="2026-01-12T13:57:00Z" w16du:dateUtc="2026-01-12T12:57:00Z"/>
                <w:i/>
                <w:iCs/>
              </w:rPr>
            </w:pPr>
            <w:bookmarkStart w:id="7" w:name="_Hlk130893780"/>
            <w:del w:id="8" w:author="Piotr Bugajski" w:date="2026-01-12T13:57:00Z" w16du:dateUtc="2026-01-12T12:57:00Z">
              <w:r w:rsidRPr="001B7279" w:rsidDel="005F2027">
                <w:rPr>
                  <w:rFonts w:ascii="Arial" w:hAnsi="Arial" w:cs="Arial"/>
                  <w:color w:val="000000"/>
                  <w:sz w:val="24"/>
                  <w:szCs w:val="24"/>
                </w:rPr>
                <w:delText>W przypadku zmiany ustawy w przedmiotowym zakresie Komitet Monitorujący dopuszcza udzielanie wsparcia przez OWES zgodnie z obowiązującą treścią aktów prawnych, po wcześniejszym uzgodnieniu z Instytucją Zarządzającą</w:delText>
              </w:r>
              <w:r w:rsidRPr="00AF25AB" w:rsidDel="005F2027">
                <w:rPr>
                  <w:rFonts w:ascii="Arial" w:hAnsi="Arial" w:cs="Arial"/>
                  <w:color w:val="000000"/>
                  <w:sz w:val="24"/>
                  <w:szCs w:val="24"/>
                </w:rPr>
                <w:delText>.</w:delText>
              </w:r>
              <w:bookmarkEnd w:id="7"/>
            </w:del>
          </w:p>
          <w:p w14:paraId="721AA602" w14:textId="3AB8F110"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 xml:space="preserve">Wsparcie świadczone przedsiębiorcom przez OWES udzielane jest wyłącznie w formule pomocy de minimis, zgodnie z rozporządzeniem Komisji (UE) </w:t>
            </w:r>
            <w:r w:rsidRPr="0011231D">
              <w:rPr>
                <w:rFonts w:ascii="Arial" w:hAnsi="Arial" w:cs="Arial"/>
                <w:color w:val="000000"/>
                <w:sz w:val="24"/>
                <w:szCs w:val="24"/>
              </w:rPr>
              <w:t>2023/2831 z 13 grudnia 2023 r. w sprawie stosowania art. 107 i 108 Traktatu o funkcjonowaniu Unii Europejskiej do pomocy de minimis</w:t>
            </w:r>
            <w:r>
              <w:rPr>
                <w:rStyle w:val="Odwoanieprzypisudolnego"/>
                <w:rFonts w:ascii="Arial" w:hAnsi="Arial" w:cs="Arial"/>
                <w:color w:val="000000"/>
                <w:sz w:val="24"/>
                <w:szCs w:val="24"/>
              </w:rPr>
              <w:footnoteReference w:id="12"/>
            </w:r>
            <w:r>
              <w:rPr>
                <w:rFonts w:ascii="Arial" w:hAnsi="Arial" w:cs="Arial"/>
                <w:color w:val="000000"/>
                <w:sz w:val="24"/>
                <w:szCs w:val="24"/>
              </w:rPr>
              <w:t>.</w:t>
            </w:r>
          </w:p>
          <w:p w14:paraId="39835272" w14:textId="035F9C48"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sz w:val="24"/>
                <w:szCs w:val="24"/>
              </w:rPr>
              <w:t xml:space="preserve">Kryterium weryfikowane w oparciu o wniosek o dofinansowanie projektu </w:t>
            </w:r>
          </w:p>
        </w:tc>
        <w:tc>
          <w:tcPr>
            <w:tcW w:w="941" w:type="pct"/>
          </w:tcPr>
          <w:p w14:paraId="0FCF39A6"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5BE4AEEF" w14:textId="0C3AB707" w:rsidR="00E77F8B" w:rsidRPr="003B1556"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Dopuszcza się możliwość skierowania kryterium do negocjacji w zakresie wskazanym w Regulaminie wyboru projektów.</w:t>
            </w:r>
          </w:p>
        </w:tc>
      </w:tr>
      <w:tr w:rsidR="00E77F8B" w:rsidRPr="003B1556" w14:paraId="0A2F3337" w14:textId="77777777" w:rsidTr="00E91E88">
        <w:tc>
          <w:tcPr>
            <w:tcW w:w="296" w:type="pct"/>
          </w:tcPr>
          <w:p w14:paraId="01F8CC99" w14:textId="565001B1" w:rsidR="00E77F8B" w:rsidRPr="003B1556" w:rsidRDefault="00E77F8B"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Pr>
                <w:rFonts w:ascii="Arial" w:hAnsi="Arial" w:cs="Arial"/>
                <w:b/>
                <w:bCs/>
                <w:sz w:val="24"/>
                <w:szCs w:val="24"/>
              </w:rPr>
              <w:t>11</w:t>
            </w:r>
          </w:p>
        </w:tc>
        <w:tc>
          <w:tcPr>
            <w:tcW w:w="1089" w:type="pct"/>
          </w:tcPr>
          <w:p w14:paraId="2F9B7CF8" w14:textId="0BA4D7A7" w:rsidR="00E77F8B" w:rsidRPr="0018608D"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b/>
                <w:bCs/>
                <w:sz w:val="24"/>
                <w:szCs w:val="24"/>
              </w:rPr>
              <w:t>Projekt zakłada realizację wsparcia finansowego na tworzenie i utrzymanie miejsc pracy wyłącznie w formie stawki jednostkowej</w:t>
            </w:r>
          </w:p>
        </w:tc>
        <w:tc>
          <w:tcPr>
            <w:tcW w:w="2674" w:type="pct"/>
          </w:tcPr>
          <w:p w14:paraId="53F4C24F"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 xml:space="preserve">W kryterium sprawdzimy, czy zaplanowane wsparcie finansowe jest udzielane wyłącznie na tworzenie i utrzymanie nowych miejsc pracy w PS dla osób, o których mowa w art. 2 pkt 6 ustawy z dnia 5 sierpnia 2022 r. o ekonomii społecznej oraz czy zostało ujęte we wniosku w formie </w:t>
            </w:r>
            <w:r w:rsidRPr="00EC48D0">
              <w:rPr>
                <w:rFonts w:ascii="Arial" w:hAnsi="Arial" w:cs="Arial"/>
                <w:b/>
                <w:bCs/>
                <w:sz w:val="24"/>
                <w:szCs w:val="24"/>
              </w:rPr>
              <w:t>stawek jednostkowych</w:t>
            </w:r>
            <w:r w:rsidRPr="00EC48D0">
              <w:rPr>
                <w:rFonts w:ascii="Arial" w:hAnsi="Arial" w:cs="Arial"/>
                <w:sz w:val="24"/>
                <w:szCs w:val="24"/>
              </w:rPr>
              <w:t>.</w:t>
            </w:r>
          </w:p>
          <w:p w14:paraId="6FCF266A" w14:textId="77777777" w:rsidR="00E77F8B"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Wsparcie finansowe jest udzielane i rozliczane zgodnie z warunkami określonymi w sekcji 4.4.1 Wytycznych dot. realizacji projektów z udziałem środków Europejskiego Funduszu Społecznego Plus w regionalnych programach na lata 2021–2027.</w:t>
            </w:r>
          </w:p>
          <w:p w14:paraId="556A6FB6" w14:textId="77777777" w:rsidR="00E77F8B" w:rsidRPr="002617C1" w:rsidRDefault="00E77F8B" w:rsidP="001B07E6">
            <w:pPr>
              <w:spacing w:before="100" w:beforeAutospacing="1" w:after="100" w:afterAutospacing="1" w:line="276" w:lineRule="auto"/>
              <w:rPr>
                <w:rFonts w:ascii="Arial" w:hAnsi="Arial" w:cs="Arial"/>
                <w:sz w:val="24"/>
                <w:szCs w:val="24"/>
              </w:rPr>
            </w:pPr>
            <w:r w:rsidRPr="002617C1">
              <w:rPr>
                <w:rFonts w:ascii="Arial" w:hAnsi="Arial" w:cs="Arial"/>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51E98C5" w14:textId="7901A8EA" w:rsidR="00E77F8B" w:rsidRPr="003B1556"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941" w:type="pct"/>
          </w:tcPr>
          <w:p w14:paraId="30D08517"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20236D92" w14:textId="4A8E93D4" w:rsidR="00E77F8B" w:rsidRPr="003B1556"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Dopuszcza się możliwość skierowania kryterium do negocjacji w zakresie wskazanym w Regulaminie wyboru projektów.</w:t>
            </w:r>
          </w:p>
        </w:tc>
      </w:tr>
      <w:tr w:rsidR="00E77F8B" w:rsidRPr="003B1556" w14:paraId="599109F2" w14:textId="77777777" w:rsidTr="00E91E88">
        <w:tc>
          <w:tcPr>
            <w:tcW w:w="296" w:type="pct"/>
          </w:tcPr>
          <w:p w14:paraId="4FCC68CC" w14:textId="6741A7D3" w:rsidR="00E77F8B" w:rsidRPr="003B1556"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C.12</w:t>
            </w:r>
          </w:p>
        </w:tc>
        <w:tc>
          <w:tcPr>
            <w:tcW w:w="1089" w:type="pct"/>
          </w:tcPr>
          <w:p w14:paraId="6FDD2D34" w14:textId="5CB36095" w:rsidR="00E77F8B"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 xml:space="preserve">Projekt zakłada, że wsparcie finansowe na tworzenie i utrzymanie miejsc pracy stanowi co najmniej 60% </w:t>
            </w:r>
            <w:r w:rsidRPr="00F7381D">
              <w:rPr>
                <w:rFonts w:ascii="Arial" w:hAnsi="Arial" w:cs="Arial"/>
                <w:b/>
                <w:bCs/>
                <w:sz w:val="24"/>
                <w:szCs w:val="24"/>
              </w:rPr>
              <w:t>udziału alokacji</w:t>
            </w:r>
          </w:p>
        </w:tc>
        <w:tc>
          <w:tcPr>
            <w:tcW w:w="2674" w:type="pct"/>
          </w:tcPr>
          <w:p w14:paraId="578FCD69" w14:textId="77777777" w:rsidR="00E77F8B" w:rsidRDefault="00E77F8B" w:rsidP="001B07E6">
            <w:pPr>
              <w:spacing w:before="100" w:beforeAutospacing="1" w:after="100" w:afterAutospacing="1" w:line="276" w:lineRule="auto"/>
              <w:rPr>
                <w:rFonts w:ascii="Arial" w:hAnsi="Arial" w:cs="Arial"/>
                <w:b/>
                <w:bCs/>
                <w:sz w:val="24"/>
                <w:szCs w:val="24"/>
              </w:rPr>
            </w:pPr>
            <w:r w:rsidRPr="00EC48D0">
              <w:rPr>
                <w:rFonts w:ascii="Arial" w:hAnsi="Arial" w:cs="Arial"/>
                <w:sz w:val="24"/>
                <w:szCs w:val="24"/>
              </w:rPr>
              <w:t xml:space="preserve">W kryterium sprawdzimy, czy w projekcie założono, że wsparcie finansowe na tworzenie i utrzymanie miejsc pracy dla osób, o których mowa w art. 2 pkt 6 ustawy z dnia 5 sierpnia 2022 r. o ekonomii społecznej stanowi </w:t>
            </w:r>
            <w:r w:rsidRPr="00EC48D0">
              <w:rPr>
                <w:rFonts w:ascii="Arial" w:hAnsi="Arial" w:cs="Arial"/>
                <w:b/>
                <w:bCs/>
                <w:sz w:val="24"/>
                <w:szCs w:val="24"/>
              </w:rPr>
              <w:t>co najmniej 60%</w:t>
            </w:r>
            <w:r>
              <w:rPr>
                <w:rFonts w:ascii="Arial" w:hAnsi="Arial" w:cs="Arial"/>
                <w:b/>
                <w:bCs/>
                <w:sz w:val="24"/>
                <w:szCs w:val="24"/>
              </w:rPr>
              <w:t xml:space="preserve"> kosztów bezpośrednich projektu.</w:t>
            </w:r>
          </w:p>
          <w:p w14:paraId="05DC5A97" w14:textId="2A5A9D56" w:rsidR="00E77F8B" w:rsidRDefault="00E77F8B" w:rsidP="001B07E6">
            <w:pPr>
              <w:spacing w:before="100" w:beforeAutospacing="1" w:after="100" w:afterAutospacing="1" w:line="276" w:lineRule="auto"/>
              <w:rPr>
                <w:rFonts w:ascii="Arial" w:hAnsi="Arial" w:cs="Arial"/>
                <w:b/>
                <w:bCs/>
                <w:sz w:val="24"/>
                <w:szCs w:val="24"/>
              </w:rPr>
            </w:pPr>
            <w:r>
              <w:rPr>
                <w:rFonts w:ascii="Arial" w:hAnsi="Arial" w:cs="Arial"/>
                <w:b/>
                <w:bCs/>
                <w:sz w:val="24"/>
                <w:szCs w:val="24"/>
              </w:rPr>
              <w:t xml:space="preserve">Wprowadzenie kryterium wynika z wymogu Wytycznych dotyczących realizacji projektów z udziałem Europejskiego Funduszu Społecznego Plus w regionalnych programach na lata 2021-2027 (dalej Wytyczne EFS+), zgodnie z którym </w:t>
            </w:r>
            <w:r w:rsidRPr="00D77158">
              <w:rPr>
                <w:rFonts w:ascii="Arial" w:hAnsi="Arial" w:cs="Arial"/>
                <w:b/>
                <w:bCs/>
                <w:sz w:val="24"/>
                <w:szCs w:val="24"/>
              </w:rPr>
              <w:t>udział alokacji przeznaczonej na wsparcie finansowe tworzenia miejsc pracy w przedsiębiorstwach społecznych w ogólnej alokacji przeznaczonej na projekty OWES będzie wynosić co najmniej 60%.</w:t>
            </w:r>
            <w:r>
              <w:rPr>
                <w:rStyle w:val="Odwoanieprzypisudolnego"/>
                <w:rFonts w:ascii="Arial" w:hAnsi="Arial" w:cs="Arial"/>
                <w:b/>
                <w:bCs/>
                <w:sz w:val="24"/>
                <w:szCs w:val="24"/>
              </w:rPr>
              <w:footnoteReference w:id="13"/>
            </w:r>
            <w:r>
              <w:rPr>
                <w:rFonts w:ascii="Arial" w:hAnsi="Arial" w:cs="Arial"/>
                <w:b/>
                <w:bCs/>
                <w:sz w:val="24"/>
                <w:szCs w:val="24"/>
              </w:rPr>
              <w:t xml:space="preserve"> </w:t>
            </w:r>
          </w:p>
          <w:p w14:paraId="22D62852" w14:textId="56AD9775" w:rsidR="00E77F8B" w:rsidRDefault="00E77F8B" w:rsidP="001B07E6">
            <w:pPr>
              <w:spacing w:before="100" w:beforeAutospacing="1" w:after="100" w:afterAutospacing="1" w:line="276" w:lineRule="auto"/>
              <w:rPr>
                <w:rFonts w:ascii="Arial" w:hAnsi="Arial" w:cs="Arial"/>
                <w:sz w:val="24"/>
                <w:szCs w:val="24"/>
              </w:rPr>
            </w:pPr>
            <w:r w:rsidRPr="0038740B">
              <w:rPr>
                <w:rFonts w:ascii="Arial" w:hAnsi="Arial" w:cs="Arial"/>
                <w:b/>
                <w:bCs/>
                <w:sz w:val="24"/>
                <w:szCs w:val="24"/>
              </w:rPr>
              <w:t xml:space="preserve">Do 60% wlicza się </w:t>
            </w:r>
            <w:r>
              <w:rPr>
                <w:rFonts w:ascii="Arial" w:hAnsi="Arial" w:cs="Arial"/>
                <w:b/>
                <w:bCs/>
                <w:sz w:val="24"/>
                <w:szCs w:val="24"/>
              </w:rPr>
              <w:t xml:space="preserve">również koszty </w:t>
            </w:r>
            <w:r w:rsidRPr="0038740B">
              <w:rPr>
                <w:rFonts w:ascii="Arial" w:hAnsi="Arial" w:cs="Arial"/>
                <w:b/>
                <w:bCs/>
                <w:sz w:val="24"/>
                <w:szCs w:val="24"/>
              </w:rPr>
              <w:t>przeznaczan</w:t>
            </w:r>
            <w:r>
              <w:rPr>
                <w:rFonts w:ascii="Arial" w:hAnsi="Arial" w:cs="Arial"/>
                <w:b/>
                <w:bCs/>
                <w:sz w:val="24"/>
                <w:szCs w:val="24"/>
              </w:rPr>
              <w:t>e</w:t>
            </w:r>
            <w:r w:rsidRPr="0038740B">
              <w:rPr>
                <w:rFonts w:ascii="Arial" w:hAnsi="Arial" w:cs="Arial"/>
                <w:b/>
                <w:bCs/>
                <w:sz w:val="24"/>
                <w:szCs w:val="24"/>
              </w:rPr>
              <w:t xml:space="preserve"> na wsparcie reintegracyjne</w:t>
            </w:r>
            <w:r>
              <w:rPr>
                <w:rFonts w:ascii="Arial" w:hAnsi="Arial" w:cs="Arial"/>
                <w:b/>
                <w:bCs/>
                <w:sz w:val="24"/>
                <w:szCs w:val="24"/>
              </w:rPr>
              <w:t xml:space="preserve">, o którym mowa w </w:t>
            </w:r>
            <w:r w:rsidRPr="0038740B">
              <w:rPr>
                <w:rFonts w:ascii="Arial" w:hAnsi="Arial" w:cs="Arial"/>
                <w:b/>
                <w:bCs/>
                <w:sz w:val="24"/>
                <w:szCs w:val="24"/>
              </w:rPr>
              <w:t>Podrozdzia</w:t>
            </w:r>
            <w:r>
              <w:rPr>
                <w:rFonts w:ascii="Arial" w:hAnsi="Arial" w:cs="Arial"/>
                <w:b/>
                <w:bCs/>
                <w:sz w:val="24"/>
                <w:szCs w:val="24"/>
              </w:rPr>
              <w:t>le</w:t>
            </w:r>
            <w:r w:rsidRPr="0038740B">
              <w:rPr>
                <w:rFonts w:ascii="Arial" w:hAnsi="Arial" w:cs="Arial"/>
                <w:b/>
                <w:bCs/>
                <w:sz w:val="24"/>
                <w:szCs w:val="24"/>
              </w:rPr>
              <w:t xml:space="preserve"> 4.4. Zasady dotyczące ekonomii społecznej</w:t>
            </w:r>
            <w:r>
              <w:rPr>
                <w:rFonts w:ascii="Arial" w:hAnsi="Arial" w:cs="Arial"/>
                <w:b/>
                <w:bCs/>
                <w:sz w:val="24"/>
                <w:szCs w:val="24"/>
              </w:rPr>
              <w:t xml:space="preserve">, punkt 18 </w:t>
            </w:r>
            <w:r w:rsidRPr="0072225B">
              <w:rPr>
                <w:rFonts w:ascii="Arial" w:hAnsi="Arial" w:cs="Arial"/>
                <w:b/>
                <w:bCs/>
                <w:sz w:val="24"/>
                <w:szCs w:val="24"/>
              </w:rPr>
              <w:t xml:space="preserve">Wytycznych </w:t>
            </w:r>
            <w:r>
              <w:rPr>
                <w:rFonts w:ascii="Arial" w:hAnsi="Arial" w:cs="Arial"/>
                <w:b/>
                <w:bCs/>
                <w:sz w:val="24"/>
                <w:szCs w:val="24"/>
              </w:rPr>
              <w:t>EFS+.</w:t>
            </w:r>
          </w:p>
          <w:p w14:paraId="0CD5A2A4" w14:textId="77777777" w:rsidR="00E77F8B" w:rsidRPr="00EC48D0" w:rsidRDefault="00E77F8B" w:rsidP="001B07E6">
            <w:pPr>
              <w:spacing w:before="100" w:beforeAutospacing="1" w:after="100" w:afterAutospacing="1" w:line="276" w:lineRule="auto"/>
              <w:rPr>
                <w:rFonts w:ascii="Arial" w:hAnsi="Arial" w:cs="Arial"/>
                <w:sz w:val="24"/>
                <w:szCs w:val="24"/>
              </w:rPr>
            </w:pPr>
            <w:r w:rsidRPr="00F7381D">
              <w:rPr>
                <w:rFonts w:ascii="Arial" w:hAnsi="Arial" w:cs="Arial"/>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F58C65D" w14:textId="7ACD20AD" w:rsidR="00E77F8B" w:rsidRPr="003B1556" w:rsidRDefault="00E77F8B" w:rsidP="001B07E6">
            <w:pPr>
              <w:pStyle w:val="Default"/>
              <w:spacing w:before="100" w:beforeAutospacing="1" w:after="100" w:afterAutospacing="1"/>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941" w:type="pct"/>
          </w:tcPr>
          <w:p w14:paraId="7A5CC57C"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Tak/nie</w:t>
            </w:r>
          </w:p>
          <w:p w14:paraId="54111FBB"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154029D2" w14:textId="2FFB222D"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227B817B" w14:textId="77777777" w:rsidTr="00E91E88">
        <w:tc>
          <w:tcPr>
            <w:tcW w:w="296" w:type="pct"/>
          </w:tcPr>
          <w:p w14:paraId="4F5EDD3D" w14:textId="7F33C00F"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C.13</w:t>
            </w:r>
          </w:p>
        </w:tc>
        <w:tc>
          <w:tcPr>
            <w:tcW w:w="1089" w:type="pct"/>
          </w:tcPr>
          <w:p w14:paraId="055A3C37" w14:textId="0B26A769" w:rsidR="00E77F8B"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Projekt przewiduje zwiększenie miejsc pracy w PS</w:t>
            </w:r>
          </w:p>
        </w:tc>
        <w:tc>
          <w:tcPr>
            <w:tcW w:w="2674" w:type="pct"/>
          </w:tcPr>
          <w:p w14:paraId="2759EA8A"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w projekcie założono, że warunkiem przyznania PS wsparcia finansowego na tworzenie i utrzymanie miejsca pracy jest zwiększenie liczby miejsc pracy netto proporcjonalnie do liczby dofinansowanych miejsc.</w:t>
            </w:r>
          </w:p>
          <w:p w14:paraId="3F8787E0" w14:textId="5C9858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Moment badania wzrostu liczby miejsc pracy następuje na koniec okresu trwałości ostatniego miejsca pracy, na które przyznano PS wsparcie finansowe. Momentem odniesienia jest data złożenia wniosku o wsparcie finansowe na utworzenie miejsca pracy.</w:t>
            </w:r>
          </w:p>
          <w:p w14:paraId="4D746AC0"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Osoby, dla których na stworzenie miejsca pracy udzielono wsparcia finansowego na utworzenie i utrzymanie miejsca pracy w PS, nie mogą wykonywać pracy na podstawie umowy o pracę, spółdzielczej umowy o pracę lub umowy cywilnoprawnej, lub prowadzić działalności gospodarczej w momencie podejmowania zatrudnienia w PS.</w:t>
            </w:r>
          </w:p>
          <w:p w14:paraId="06302171" w14:textId="284E6DC4"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 xml:space="preserve">Osoby, dla których na stworzenie miejsca pracy udzielono wsparcia finansowego na utworzenie i utrzymanie miejsca pracy w PS, nie mogą pracować w danym PS </w:t>
            </w:r>
            <w:r w:rsidRPr="00155319">
              <w:rPr>
                <w:rFonts w:ascii="Arial" w:hAnsi="Arial" w:cs="Arial"/>
                <w:sz w:val="24"/>
                <w:szCs w:val="24"/>
              </w:rPr>
              <w:t xml:space="preserve">lub PES przekształcanym w PS </w:t>
            </w:r>
            <w:r w:rsidRPr="00EC48D0">
              <w:rPr>
                <w:rFonts w:ascii="Arial" w:hAnsi="Arial" w:cs="Arial"/>
                <w:sz w:val="24"/>
                <w:szCs w:val="24"/>
              </w:rPr>
              <w:t>(na podstawie umowy o pracę lub umów cywilnoprawnych) w terminie 12 miesięcy poprzedzających złożenie wniosku o udzielenie wsparcia finansowego.</w:t>
            </w:r>
            <w:r w:rsidRPr="00155319">
              <w:rPr>
                <w:rFonts w:ascii="Arial" w:hAnsi="Arial" w:cs="Arial"/>
                <w:sz w:val="24"/>
                <w:szCs w:val="24"/>
              </w:rPr>
              <w:t xml:space="preserve"> W przypadku gdy na miejscu pracy dochodzi do wymiany pracowników, okres 12 miesięcy dla nowego pracownika liczony jest od momentu zatrudnienia tej osoby w PS</w:t>
            </w:r>
            <w:r>
              <w:rPr>
                <w:rFonts w:ascii="Arial" w:hAnsi="Arial" w:cs="Arial"/>
                <w:sz w:val="24"/>
                <w:szCs w:val="24"/>
              </w:rPr>
              <w:t>.</w:t>
            </w:r>
          </w:p>
          <w:p w14:paraId="7F7FAFC8"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Formą zatrudnienia jest umowa o pracę lub spółdzielcza umowa o pracę. Miejsce pracy w ramach projektu może zostać utworzone przez PS bądź PES przekształcany w PS nie wcześniej niż w dniu złożenia wniosku o wsparcie finansowe na utworzenie miejsca/miejsc pracy.</w:t>
            </w:r>
          </w:p>
          <w:p w14:paraId="71C4AF4B" w14:textId="608793A6" w:rsidR="00E77F8B" w:rsidRPr="003B1556"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jest weryfikowane w oparciu o wniosek o dofinansowanie projektu - Wnioskodawca ma obowiązek zadeklarować spełnianie warunków wynikających z kryterium.</w:t>
            </w:r>
          </w:p>
        </w:tc>
        <w:tc>
          <w:tcPr>
            <w:tcW w:w="941" w:type="pct"/>
          </w:tcPr>
          <w:p w14:paraId="2444AD1C"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p>
          <w:p w14:paraId="79B1D5DF"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2185BB9F" w14:textId="3666CFE3" w:rsidR="00E77F8B" w:rsidRPr="003B1556"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7AACAD66" w14:textId="77777777" w:rsidTr="00E91E88">
        <w:tc>
          <w:tcPr>
            <w:tcW w:w="296" w:type="pct"/>
          </w:tcPr>
          <w:p w14:paraId="5986D796" w14:textId="7F5BF888"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C.14</w:t>
            </w:r>
          </w:p>
        </w:tc>
        <w:tc>
          <w:tcPr>
            <w:tcW w:w="1089" w:type="pct"/>
          </w:tcPr>
          <w:p w14:paraId="2509685D" w14:textId="63741DC1"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Trwałość funkcjonowania przedsiębiorstw społecznych (PS)</w:t>
            </w:r>
          </w:p>
        </w:tc>
        <w:tc>
          <w:tcPr>
            <w:tcW w:w="2674" w:type="pct"/>
          </w:tcPr>
          <w:p w14:paraId="78A6655A"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projekt zawiera zapisy odnoszące się do trwałości PS, tj.:</w:t>
            </w:r>
          </w:p>
          <w:p w14:paraId="48FEB447" w14:textId="77777777" w:rsidR="00763A41" w:rsidRDefault="00E77F8B" w:rsidP="001B07E6">
            <w:pPr>
              <w:pStyle w:val="Akapitzlist"/>
              <w:numPr>
                <w:ilvl w:val="0"/>
                <w:numId w:val="40"/>
              </w:numPr>
              <w:spacing w:before="100" w:beforeAutospacing="1" w:after="100" w:afterAutospacing="1" w:line="276" w:lineRule="auto"/>
              <w:rPr>
                <w:rFonts w:ascii="Arial" w:hAnsi="Arial" w:cs="Arial"/>
                <w:sz w:val="24"/>
                <w:szCs w:val="24"/>
              </w:rPr>
            </w:pPr>
            <w:r w:rsidRPr="00763A41">
              <w:rPr>
                <w:rFonts w:ascii="Arial" w:hAnsi="Arial" w:cs="Arial"/>
                <w:sz w:val="24"/>
                <w:szCs w:val="24"/>
              </w:rPr>
              <w:t>wymóg utrzymania statusu PS przez okres obowiązywania umowy o udzielenie wsparcia finansowego na utworzenie i utrzymanie miejsca pracy;</w:t>
            </w:r>
          </w:p>
          <w:p w14:paraId="50FC5BD6" w14:textId="5A4FF88A" w:rsidR="00E77F8B" w:rsidRPr="00763A41" w:rsidRDefault="00E77F8B" w:rsidP="001B07E6">
            <w:pPr>
              <w:pStyle w:val="Akapitzlist"/>
              <w:numPr>
                <w:ilvl w:val="0"/>
                <w:numId w:val="40"/>
              </w:numPr>
              <w:spacing w:before="100" w:beforeAutospacing="1" w:after="100" w:afterAutospacing="1" w:line="276" w:lineRule="auto"/>
              <w:rPr>
                <w:rFonts w:ascii="Arial" w:hAnsi="Arial" w:cs="Arial"/>
                <w:sz w:val="24"/>
                <w:szCs w:val="24"/>
              </w:rPr>
            </w:pPr>
            <w:r w:rsidRPr="00763A41">
              <w:rPr>
                <w:rFonts w:ascii="Arial" w:hAnsi="Arial" w:cs="Arial"/>
                <w:sz w:val="24"/>
                <w:szCs w:val="24"/>
              </w:rPr>
              <w:t>wymóg w odniesieniu do PS, zgodnie z którym przed upływem trzech lat od zakończenia wsparcia w projekcie podmiot, który otrzymał dofinansowanie w ramach projektu, nie przekształci się w podmiot gospodarczy niespełniający definicji PES, a w przypadku likwidacji tego PES – zapewnienia, że majątek zakupiony w związku z udzieleniem wsparcia finansowego na utworzenie i utrzymanie miejsc pracy zostanie ponownie wykorzystany na wsparcie PS, o ile przepisy prawa nie stanowią inaczej.</w:t>
            </w:r>
          </w:p>
          <w:p w14:paraId="74F58D93" w14:textId="6E80E51E"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jest weryfikowane w oparciu o wniosek o dofinansowanie projektu - Wnioskodawca ma obowiązek zadeklarować spełnianie warunków wynikających z kryterium.</w:t>
            </w:r>
          </w:p>
        </w:tc>
        <w:tc>
          <w:tcPr>
            <w:tcW w:w="941" w:type="pct"/>
          </w:tcPr>
          <w:p w14:paraId="61E2B232"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p>
          <w:p w14:paraId="50DB2392"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0B453FC9" w14:textId="01F0781A"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1A7A00EB" w14:textId="77777777" w:rsidTr="00E91E88">
        <w:tc>
          <w:tcPr>
            <w:tcW w:w="296" w:type="pct"/>
          </w:tcPr>
          <w:p w14:paraId="1444B7BC" w14:textId="065A67A1"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C.15</w:t>
            </w:r>
          </w:p>
        </w:tc>
        <w:tc>
          <w:tcPr>
            <w:tcW w:w="1089" w:type="pct"/>
            <w:shd w:val="clear" w:color="auto" w:fill="FFFFFF" w:themeFill="background1"/>
          </w:tcPr>
          <w:p w14:paraId="2B496C4F" w14:textId="5B86BBD3" w:rsidR="00E77F8B" w:rsidRPr="00E91E88" w:rsidRDefault="00E77F8B" w:rsidP="001B07E6">
            <w:pPr>
              <w:pStyle w:val="Default"/>
              <w:spacing w:before="100" w:beforeAutospacing="1" w:after="100" w:afterAutospacing="1"/>
              <w:jc w:val="left"/>
              <w:rPr>
                <w:rFonts w:ascii="Arial" w:hAnsi="Arial" w:cs="Arial"/>
                <w:sz w:val="24"/>
                <w:szCs w:val="24"/>
              </w:rPr>
            </w:pPr>
            <w:r w:rsidRPr="00EC48D0">
              <w:rPr>
                <w:rFonts w:ascii="Arial" w:hAnsi="Arial" w:cs="Arial"/>
                <w:b/>
                <w:bCs/>
                <w:sz w:val="24"/>
                <w:szCs w:val="24"/>
              </w:rPr>
              <w:t>Projekt zakłada realizację wsparcia prowadzącego do nabycia kompetencji lub uzyskania kwalifikacji</w:t>
            </w:r>
          </w:p>
        </w:tc>
        <w:tc>
          <w:tcPr>
            <w:tcW w:w="2674" w:type="pct"/>
            <w:shd w:val="clear" w:color="auto" w:fill="FFFFFF" w:themeFill="background1"/>
          </w:tcPr>
          <w:p w14:paraId="1D490699" w14:textId="77777777" w:rsidR="00E77F8B" w:rsidRPr="008D3B54" w:rsidRDefault="00E77F8B" w:rsidP="001B07E6">
            <w:pPr>
              <w:pStyle w:val="Default"/>
              <w:spacing w:before="100" w:beforeAutospacing="1" w:after="100" w:afterAutospacing="1"/>
              <w:jc w:val="left"/>
              <w:rPr>
                <w:rFonts w:ascii="Arial" w:hAnsi="Arial" w:cs="Arial"/>
                <w:sz w:val="24"/>
                <w:szCs w:val="24"/>
              </w:rPr>
            </w:pPr>
            <w:r w:rsidRPr="008D3B54">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158EE7B6" w14:textId="77777777" w:rsidR="00E77F8B" w:rsidRPr="008D3B54" w:rsidRDefault="00E77F8B" w:rsidP="001B07E6">
            <w:pPr>
              <w:pStyle w:val="Default"/>
              <w:spacing w:before="100" w:beforeAutospacing="1" w:after="100" w:afterAutospacing="1"/>
              <w:jc w:val="left"/>
              <w:rPr>
                <w:rFonts w:ascii="Arial" w:hAnsi="Arial" w:cs="Arial"/>
                <w:sz w:val="24"/>
                <w:szCs w:val="24"/>
              </w:rPr>
            </w:pPr>
            <w:r w:rsidRPr="008D3B54">
              <w:rPr>
                <w:rFonts w:ascii="Arial" w:hAnsi="Arial" w:cs="Arial"/>
                <w:sz w:val="24"/>
                <w:szCs w:val="24"/>
              </w:rPr>
              <w:t>Komitet Monitorujący dopuszcza doprecyzowanie zakresu kryterium na potrzeby danego postępowania w Regulaminie wyboru projektów</w:t>
            </w:r>
            <w:r>
              <w:rPr>
                <w:rFonts w:ascii="Arial" w:hAnsi="Arial" w:cs="Arial"/>
                <w:sz w:val="24"/>
                <w:szCs w:val="24"/>
              </w:rPr>
              <w:t xml:space="preserve">, </w:t>
            </w:r>
            <w:r w:rsidRPr="00D26127">
              <w:rPr>
                <w:rFonts w:ascii="Arial" w:hAnsi="Arial" w:cs="Arial"/>
                <w:sz w:val="24"/>
                <w:szCs w:val="24"/>
              </w:rPr>
              <w:t>w zakresie zgodności z wytycznymi, o których mowa w ustawie wdrożeniowej oraz przepisami prawa krajowego.</w:t>
            </w:r>
          </w:p>
          <w:p w14:paraId="3ACCD157" w14:textId="265BF993" w:rsidR="00E77F8B" w:rsidRPr="00EC48D0" w:rsidRDefault="00E77F8B" w:rsidP="001B07E6">
            <w:pPr>
              <w:spacing w:before="100" w:beforeAutospacing="1" w:after="100" w:afterAutospacing="1" w:line="276" w:lineRule="auto"/>
              <w:rPr>
                <w:rFonts w:ascii="Arial" w:hAnsi="Arial" w:cs="Arial"/>
                <w:sz w:val="24"/>
                <w:szCs w:val="24"/>
              </w:rPr>
            </w:pPr>
            <w:r w:rsidRPr="008D3B54">
              <w:rPr>
                <w:rFonts w:ascii="Arial" w:hAnsi="Arial" w:cs="Arial"/>
                <w:sz w:val="24"/>
                <w:szCs w:val="24"/>
              </w:rPr>
              <w:t>Kryterium jest weryfikowane w oparciu o wniosek o dofinansowanie projektu.</w:t>
            </w:r>
          </w:p>
        </w:tc>
        <w:tc>
          <w:tcPr>
            <w:tcW w:w="941" w:type="pct"/>
            <w:shd w:val="clear" w:color="auto" w:fill="FFFFFF" w:themeFill="background1"/>
          </w:tcPr>
          <w:p w14:paraId="318248AE"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negocjacji/nie/nie dotyczy</w:t>
            </w:r>
          </w:p>
          <w:p w14:paraId="6E2B119A"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5E87CAC0" w14:textId="054F2B59"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62B77F61" w14:textId="77777777" w:rsidTr="00E91E88">
        <w:tc>
          <w:tcPr>
            <w:tcW w:w="296" w:type="pct"/>
          </w:tcPr>
          <w:p w14:paraId="62DA74C0" w14:textId="55464675"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C.16</w:t>
            </w:r>
          </w:p>
        </w:tc>
        <w:tc>
          <w:tcPr>
            <w:tcW w:w="1089" w:type="pct"/>
          </w:tcPr>
          <w:p w14:paraId="71BDE270" w14:textId="710BCF46"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 xml:space="preserve">Projekt zakłada współpracę z pośrednikami finansowymi oferującymi instrumenty finansowe bezpośrednio PES </w:t>
            </w:r>
          </w:p>
        </w:tc>
        <w:tc>
          <w:tcPr>
            <w:tcW w:w="2674" w:type="pct"/>
          </w:tcPr>
          <w:p w14:paraId="6D1B9727"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OWES wskazał, iż planuje współpracę z pośrednikami finansowymi oferującymi instrumenty finansowe bezpośrednio PES.</w:t>
            </w:r>
          </w:p>
          <w:p w14:paraId="5682B491" w14:textId="51F966AE"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ramach ww. współpracy OWES będzie przekazywał do pośredników finansowych informacje o PES, u których zidentyfikowano potrzebę rozwojową, której zrealizowanie wymaga skorzystania z instrumentu finansowego oraz uzgadnia</w:t>
            </w:r>
            <w:r>
              <w:rPr>
                <w:rFonts w:ascii="Arial" w:hAnsi="Arial" w:cs="Arial"/>
                <w:sz w:val="24"/>
                <w:szCs w:val="24"/>
              </w:rPr>
              <w:t xml:space="preserve">ł </w:t>
            </w:r>
            <w:r w:rsidRPr="00EC48D0">
              <w:rPr>
                <w:rFonts w:ascii="Arial" w:hAnsi="Arial" w:cs="Arial"/>
                <w:sz w:val="24"/>
                <w:szCs w:val="24"/>
              </w:rPr>
              <w:t>zakres doradztwa dla ww. PES niezbędny do skorzystania z instrumentu finansowego i jego spłaty.</w:t>
            </w:r>
          </w:p>
          <w:p w14:paraId="1CA4DC4C" w14:textId="6F561330"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jest weryfikowane w oparciu o wniosek o dofinansowanie projektu - Wnioskodawca ma obowiązek zadeklarować spełnianie warunków wynikających z kryterium.</w:t>
            </w:r>
          </w:p>
        </w:tc>
        <w:tc>
          <w:tcPr>
            <w:tcW w:w="941" w:type="pct"/>
          </w:tcPr>
          <w:p w14:paraId="542B0396"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p>
          <w:p w14:paraId="113561BE"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7BA421F4" w14:textId="47F37E1B"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r>
      <w:tr w:rsidR="00E77F8B" w:rsidRPr="003B1556" w14:paraId="54943113" w14:textId="77777777" w:rsidTr="00E91E88">
        <w:tc>
          <w:tcPr>
            <w:tcW w:w="296" w:type="pct"/>
          </w:tcPr>
          <w:p w14:paraId="198F3F68" w14:textId="0409CE79"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C.17</w:t>
            </w:r>
          </w:p>
        </w:tc>
        <w:tc>
          <w:tcPr>
            <w:tcW w:w="1089" w:type="pct"/>
          </w:tcPr>
          <w:p w14:paraId="27802F42" w14:textId="6C1B255C"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Projekt zakłada współpracę z regionalnym operatorem podmiotowego systemu finansowania w ramach bazy usług rozwojowych (BUR) w woj. kujawsko-pomorskim</w:t>
            </w:r>
          </w:p>
        </w:tc>
        <w:tc>
          <w:tcPr>
            <w:tcW w:w="2674" w:type="pct"/>
          </w:tcPr>
          <w:p w14:paraId="68752C89"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OWES, w ramach swojej działalności, zaplanował aktywne wspieranie PES w pozyskiwaniu wsparcia zewnętrznego, w szczególności w zakresie rozwoju umiejętności, kompetencji lub kwalifikacji przy wykorzystaniu BUR.</w:t>
            </w:r>
          </w:p>
          <w:p w14:paraId="7BA1AC79" w14:textId="723A762F"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jest weryfikowane w oparciu o wniosek o dofinansowanie projektu - Wnioskodawca ma obowiązek zadeklarować spełnianie warunków wynikających z kryterium.</w:t>
            </w:r>
          </w:p>
        </w:tc>
        <w:tc>
          <w:tcPr>
            <w:tcW w:w="941" w:type="pct"/>
          </w:tcPr>
          <w:p w14:paraId="47D4D0ED"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p>
          <w:p w14:paraId="4A5FE4A5"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04629253" w14:textId="5BD371E5"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28EB09E7" w14:textId="77777777" w:rsidTr="00E91E88">
        <w:tc>
          <w:tcPr>
            <w:tcW w:w="296" w:type="pct"/>
          </w:tcPr>
          <w:p w14:paraId="7F458066" w14:textId="0742B4E1"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C.18</w:t>
            </w:r>
          </w:p>
        </w:tc>
        <w:tc>
          <w:tcPr>
            <w:tcW w:w="1089" w:type="pct"/>
          </w:tcPr>
          <w:p w14:paraId="285BD758" w14:textId="45770D23"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Projekt zakłada, iż OWES będzie współpracować z właściwymi terytorialnie PUP</w:t>
            </w:r>
          </w:p>
        </w:tc>
        <w:tc>
          <w:tcPr>
            <w:tcW w:w="2674" w:type="pct"/>
          </w:tcPr>
          <w:p w14:paraId="033FDDB2" w14:textId="5AE06B63"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W kryterium sprawdzimy, czy Wnioskodawca zapewnia w projekcie realizację działań mających na celu wzmocnienie współpracy OWES z PUP.</w:t>
            </w:r>
          </w:p>
          <w:p w14:paraId="4428B14F" w14:textId="7777777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Przedmiotowa współpraca z właściwymi terytorialnie PUP dotyczyć będzie przyznawania wsparcia finansowego na tworzenie miejsc pracy w nowych i istniejących PS.</w:t>
            </w:r>
          </w:p>
          <w:p w14:paraId="66612268" w14:textId="6826EDA7"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jest weryfikowane w oparciu o wniosek o dofinansowanie projektu - Wnioskodawca ma obowiązek zadeklarować spełnianie warunków wynikających z kryterium.</w:t>
            </w:r>
          </w:p>
        </w:tc>
        <w:tc>
          <w:tcPr>
            <w:tcW w:w="941" w:type="pct"/>
          </w:tcPr>
          <w:p w14:paraId="38781B3A"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p>
          <w:p w14:paraId="72B947B3"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3771EF03" w14:textId="490090BE"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r w:rsidR="00E77F8B" w:rsidRPr="003B1556" w14:paraId="0394E9B9" w14:textId="77777777" w:rsidTr="00E91E88">
        <w:tc>
          <w:tcPr>
            <w:tcW w:w="296" w:type="pct"/>
          </w:tcPr>
          <w:p w14:paraId="629E4FB0" w14:textId="2521C2B4" w:rsidR="00E77F8B" w:rsidRDefault="00E77F8B"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C.19</w:t>
            </w:r>
          </w:p>
        </w:tc>
        <w:tc>
          <w:tcPr>
            <w:tcW w:w="1089" w:type="pct"/>
          </w:tcPr>
          <w:p w14:paraId="6E6406C6" w14:textId="0D2E3766" w:rsidR="00E77F8B" w:rsidRPr="00EC48D0" w:rsidRDefault="00E77F8B" w:rsidP="001B07E6">
            <w:pPr>
              <w:pStyle w:val="Default"/>
              <w:spacing w:before="100" w:beforeAutospacing="1" w:after="100" w:afterAutospacing="1"/>
              <w:jc w:val="left"/>
              <w:rPr>
                <w:rFonts w:ascii="Arial" w:hAnsi="Arial" w:cs="Arial"/>
                <w:b/>
                <w:bCs/>
                <w:sz w:val="24"/>
                <w:szCs w:val="24"/>
              </w:rPr>
            </w:pPr>
            <w:r w:rsidRPr="00EC48D0">
              <w:rPr>
                <w:rFonts w:ascii="Arial" w:hAnsi="Arial" w:cs="Arial"/>
                <w:b/>
                <w:bCs/>
                <w:sz w:val="24"/>
                <w:szCs w:val="24"/>
              </w:rPr>
              <w:t>Wnioskodawca</w:t>
            </w:r>
            <w:r>
              <w:rPr>
                <w:rFonts w:ascii="Arial" w:hAnsi="Arial" w:cs="Arial"/>
                <w:b/>
                <w:bCs/>
                <w:sz w:val="24"/>
                <w:szCs w:val="24"/>
              </w:rPr>
              <w:t xml:space="preserve"> </w:t>
            </w:r>
            <w:r w:rsidRPr="00EC48D0">
              <w:rPr>
                <w:rFonts w:ascii="Arial" w:hAnsi="Arial" w:cs="Arial"/>
                <w:b/>
                <w:bCs/>
                <w:sz w:val="24"/>
                <w:szCs w:val="24"/>
              </w:rPr>
              <w:t>zapewnia</w:t>
            </w:r>
            <w:r>
              <w:rPr>
                <w:rFonts w:ascii="Arial" w:hAnsi="Arial" w:cs="Arial"/>
                <w:b/>
                <w:bCs/>
                <w:sz w:val="24"/>
                <w:szCs w:val="24"/>
              </w:rPr>
              <w:t xml:space="preserve"> </w:t>
            </w:r>
            <w:r w:rsidRPr="00EC48D0">
              <w:rPr>
                <w:rFonts w:ascii="Arial" w:hAnsi="Arial" w:cs="Arial"/>
                <w:b/>
                <w:bCs/>
                <w:sz w:val="24"/>
                <w:szCs w:val="24"/>
              </w:rPr>
              <w:t>konkurencyjny,</w:t>
            </w:r>
            <w:r>
              <w:rPr>
                <w:rFonts w:ascii="Arial" w:hAnsi="Arial" w:cs="Arial"/>
                <w:b/>
                <w:bCs/>
                <w:sz w:val="24"/>
                <w:szCs w:val="24"/>
              </w:rPr>
              <w:t xml:space="preserve"> </w:t>
            </w:r>
            <w:r w:rsidRPr="00EC48D0">
              <w:rPr>
                <w:rFonts w:ascii="Arial" w:hAnsi="Arial" w:cs="Arial"/>
                <w:b/>
                <w:bCs/>
                <w:sz w:val="24"/>
                <w:szCs w:val="24"/>
              </w:rPr>
              <w:t>transparentny i oparty</w:t>
            </w:r>
            <w:r>
              <w:rPr>
                <w:rFonts w:ascii="Arial" w:hAnsi="Arial" w:cs="Arial"/>
                <w:b/>
                <w:bCs/>
                <w:sz w:val="24"/>
                <w:szCs w:val="24"/>
              </w:rPr>
              <w:t xml:space="preserve"> </w:t>
            </w:r>
            <w:r w:rsidRPr="00EC48D0">
              <w:rPr>
                <w:rFonts w:ascii="Arial" w:hAnsi="Arial" w:cs="Arial"/>
                <w:b/>
                <w:bCs/>
                <w:sz w:val="24"/>
                <w:szCs w:val="24"/>
              </w:rPr>
              <w:t>na merytorycznych</w:t>
            </w:r>
            <w:r>
              <w:rPr>
                <w:rFonts w:ascii="Arial" w:hAnsi="Arial" w:cs="Arial"/>
                <w:b/>
                <w:bCs/>
                <w:sz w:val="24"/>
                <w:szCs w:val="24"/>
              </w:rPr>
              <w:t xml:space="preserve"> </w:t>
            </w:r>
            <w:r w:rsidRPr="00EC48D0">
              <w:rPr>
                <w:rFonts w:ascii="Arial" w:hAnsi="Arial" w:cs="Arial"/>
                <w:b/>
                <w:bCs/>
                <w:sz w:val="24"/>
                <w:szCs w:val="24"/>
              </w:rPr>
              <w:t>przesłankach sposób</w:t>
            </w:r>
            <w:r>
              <w:rPr>
                <w:rFonts w:ascii="Arial" w:hAnsi="Arial" w:cs="Arial"/>
                <w:b/>
                <w:bCs/>
                <w:sz w:val="24"/>
                <w:szCs w:val="24"/>
              </w:rPr>
              <w:t xml:space="preserve"> </w:t>
            </w:r>
            <w:r w:rsidRPr="00EC48D0">
              <w:rPr>
                <w:rFonts w:ascii="Arial" w:hAnsi="Arial" w:cs="Arial"/>
                <w:b/>
                <w:bCs/>
                <w:sz w:val="24"/>
                <w:szCs w:val="24"/>
              </w:rPr>
              <w:t>przyznawania dotacji</w:t>
            </w:r>
            <w:r>
              <w:rPr>
                <w:rFonts w:ascii="Arial" w:hAnsi="Arial" w:cs="Arial"/>
                <w:b/>
                <w:bCs/>
                <w:sz w:val="24"/>
                <w:szCs w:val="24"/>
              </w:rPr>
              <w:t xml:space="preserve"> </w:t>
            </w:r>
            <w:r w:rsidRPr="00EC48D0">
              <w:rPr>
                <w:rFonts w:ascii="Arial" w:hAnsi="Arial" w:cs="Arial"/>
                <w:b/>
                <w:bCs/>
                <w:sz w:val="24"/>
                <w:szCs w:val="24"/>
              </w:rPr>
              <w:t>opierający się na jednolitych zasadach w</w:t>
            </w:r>
            <w:r>
              <w:rPr>
                <w:rFonts w:ascii="Arial" w:hAnsi="Arial" w:cs="Arial"/>
                <w:b/>
                <w:bCs/>
                <w:sz w:val="24"/>
                <w:szCs w:val="24"/>
              </w:rPr>
              <w:t xml:space="preserve"> </w:t>
            </w:r>
            <w:r w:rsidRPr="00EC48D0">
              <w:rPr>
                <w:rFonts w:ascii="Arial" w:hAnsi="Arial" w:cs="Arial"/>
                <w:b/>
                <w:bCs/>
                <w:sz w:val="24"/>
                <w:szCs w:val="24"/>
              </w:rPr>
              <w:t>województwie,</w:t>
            </w:r>
            <w:r>
              <w:rPr>
                <w:rFonts w:ascii="Arial" w:hAnsi="Arial" w:cs="Arial"/>
                <w:b/>
                <w:bCs/>
                <w:sz w:val="24"/>
                <w:szCs w:val="24"/>
              </w:rPr>
              <w:t xml:space="preserve"> </w:t>
            </w:r>
            <w:r w:rsidRPr="00EC48D0">
              <w:rPr>
                <w:rFonts w:ascii="Arial" w:hAnsi="Arial" w:cs="Arial"/>
                <w:b/>
                <w:bCs/>
                <w:sz w:val="24"/>
                <w:szCs w:val="24"/>
              </w:rPr>
              <w:t>obejmujących co</w:t>
            </w:r>
            <w:r>
              <w:rPr>
                <w:rFonts w:ascii="Arial" w:hAnsi="Arial" w:cs="Arial"/>
                <w:b/>
                <w:bCs/>
                <w:sz w:val="24"/>
                <w:szCs w:val="24"/>
              </w:rPr>
              <w:t xml:space="preserve"> </w:t>
            </w:r>
            <w:r w:rsidRPr="00EC48D0">
              <w:rPr>
                <w:rFonts w:ascii="Arial" w:hAnsi="Arial" w:cs="Arial"/>
                <w:b/>
                <w:bCs/>
                <w:sz w:val="24"/>
                <w:szCs w:val="24"/>
              </w:rPr>
              <w:t xml:space="preserve">najmniej </w:t>
            </w:r>
            <w:r>
              <w:rPr>
                <w:rFonts w:ascii="Arial" w:hAnsi="Arial" w:cs="Arial"/>
                <w:b/>
                <w:bCs/>
                <w:sz w:val="24"/>
                <w:szCs w:val="24"/>
              </w:rPr>
              <w:t>r</w:t>
            </w:r>
            <w:r w:rsidRPr="00EC48D0">
              <w:rPr>
                <w:rFonts w:ascii="Arial" w:hAnsi="Arial" w:cs="Arial"/>
                <w:b/>
                <w:bCs/>
                <w:sz w:val="24"/>
                <w:szCs w:val="24"/>
              </w:rPr>
              <w:t>egulamin</w:t>
            </w:r>
            <w:r>
              <w:rPr>
                <w:rFonts w:ascii="Arial" w:hAnsi="Arial" w:cs="Arial"/>
                <w:b/>
                <w:bCs/>
                <w:sz w:val="24"/>
                <w:szCs w:val="24"/>
              </w:rPr>
              <w:t xml:space="preserve"> </w:t>
            </w:r>
            <w:r w:rsidRPr="00EC48D0">
              <w:rPr>
                <w:rFonts w:ascii="Arial" w:hAnsi="Arial" w:cs="Arial"/>
                <w:b/>
                <w:bCs/>
                <w:sz w:val="24"/>
                <w:szCs w:val="24"/>
              </w:rPr>
              <w:t>udzielania dotacji,</w:t>
            </w:r>
            <w:r>
              <w:rPr>
                <w:rFonts w:ascii="Arial" w:hAnsi="Arial" w:cs="Arial"/>
                <w:b/>
                <w:bCs/>
                <w:sz w:val="24"/>
                <w:szCs w:val="24"/>
                <w:u w:val="single"/>
              </w:rPr>
              <w:t xml:space="preserve"> </w:t>
            </w:r>
            <w:r w:rsidRPr="00EC48D0">
              <w:rPr>
                <w:rFonts w:ascii="Arial" w:hAnsi="Arial" w:cs="Arial"/>
                <w:b/>
                <w:bCs/>
                <w:sz w:val="24"/>
                <w:szCs w:val="24"/>
                <w:u w:val="single"/>
              </w:rPr>
              <w:t>opracowanych we</w:t>
            </w:r>
            <w:r>
              <w:rPr>
                <w:rFonts w:ascii="Arial" w:hAnsi="Arial" w:cs="Arial"/>
                <w:b/>
                <w:bCs/>
                <w:sz w:val="24"/>
                <w:szCs w:val="24"/>
                <w:u w:val="single"/>
              </w:rPr>
              <w:t xml:space="preserve"> </w:t>
            </w:r>
            <w:r w:rsidRPr="00EC48D0">
              <w:rPr>
                <w:rFonts w:ascii="Arial" w:hAnsi="Arial" w:cs="Arial"/>
                <w:b/>
                <w:bCs/>
                <w:sz w:val="24"/>
                <w:szCs w:val="24"/>
                <w:u w:val="single"/>
              </w:rPr>
              <w:t>współpracy z ROPS</w:t>
            </w:r>
          </w:p>
        </w:tc>
        <w:tc>
          <w:tcPr>
            <w:tcW w:w="2674" w:type="pct"/>
          </w:tcPr>
          <w:p w14:paraId="410FF848" w14:textId="5784712E"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 xml:space="preserve">W kryterium sprawdzimy, czy Wnioskodawca zapewnia opracowanie </w:t>
            </w:r>
            <w:r w:rsidRPr="00EC48D0">
              <w:rPr>
                <w:rFonts w:ascii="Arial" w:hAnsi="Arial" w:cs="Arial"/>
                <w:sz w:val="24"/>
                <w:szCs w:val="24"/>
                <w:u w:val="single"/>
              </w:rPr>
              <w:t>we współpracy z ROPS w Toruniu</w:t>
            </w:r>
            <w:r w:rsidRPr="00EC48D0">
              <w:rPr>
                <w:rFonts w:ascii="Arial" w:hAnsi="Arial" w:cs="Arial"/>
                <w:sz w:val="24"/>
                <w:szCs w:val="24"/>
              </w:rPr>
              <w:t xml:space="preserve"> regulaminu udzielania dotacji oraz stosowanie konkurencyjnego, transparentnego i opartego na merytorycznych przesłankach, sposobu przyznawania dotacji opierającego się na jednolitych zasadach w województwie. Wnioskodawca wskazał również, iż </w:t>
            </w:r>
            <w:r>
              <w:rPr>
                <w:rFonts w:ascii="Arial" w:hAnsi="Arial" w:cs="Arial"/>
                <w:sz w:val="24"/>
                <w:szCs w:val="24"/>
              </w:rPr>
              <w:t xml:space="preserve">środki na </w:t>
            </w:r>
            <w:r w:rsidRPr="00EC48D0">
              <w:rPr>
                <w:rFonts w:ascii="Arial" w:hAnsi="Arial" w:cs="Arial"/>
                <w:sz w:val="24"/>
                <w:szCs w:val="24"/>
              </w:rPr>
              <w:t>utworzenie i utrzymanie miejsca pracy będ</w:t>
            </w:r>
            <w:r>
              <w:rPr>
                <w:rFonts w:ascii="Arial" w:hAnsi="Arial" w:cs="Arial"/>
                <w:sz w:val="24"/>
                <w:szCs w:val="24"/>
              </w:rPr>
              <w:t>ą</w:t>
            </w:r>
            <w:r w:rsidRPr="00EC48D0">
              <w:rPr>
                <w:rFonts w:ascii="Arial" w:hAnsi="Arial" w:cs="Arial"/>
                <w:sz w:val="24"/>
                <w:szCs w:val="24"/>
              </w:rPr>
              <w:t xml:space="preserve"> przyznawane na podstawie biznesplanu. </w:t>
            </w:r>
            <w:r>
              <w:rPr>
                <w:rFonts w:ascii="Arial" w:hAnsi="Arial" w:cs="Arial"/>
                <w:sz w:val="24"/>
                <w:szCs w:val="24"/>
              </w:rPr>
              <w:t>W</w:t>
            </w:r>
            <w:r w:rsidRPr="00730A34">
              <w:rPr>
                <w:rFonts w:ascii="Arial" w:hAnsi="Arial" w:cs="Arial"/>
                <w:sz w:val="24"/>
                <w:szCs w:val="24"/>
              </w:rPr>
              <w:t xml:space="preserve">nioskodawca zobowiązał się </w:t>
            </w:r>
            <w:r>
              <w:rPr>
                <w:rFonts w:ascii="Arial" w:hAnsi="Arial" w:cs="Arial"/>
                <w:sz w:val="24"/>
                <w:szCs w:val="24"/>
              </w:rPr>
              <w:t xml:space="preserve">również </w:t>
            </w:r>
            <w:r w:rsidRPr="00730A34">
              <w:rPr>
                <w:rFonts w:ascii="Arial" w:hAnsi="Arial" w:cs="Arial"/>
                <w:sz w:val="24"/>
                <w:szCs w:val="24"/>
              </w:rPr>
              <w:t>do</w:t>
            </w:r>
            <w:r>
              <w:rPr>
                <w:rFonts w:ascii="Arial" w:hAnsi="Arial" w:cs="Arial"/>
                <w:sz w:val="24"/>
                <w:szCs w:val="24"/>
              </w:rPr>
              <w:t xml:space="preserve"> </w:t>
            </w:r>
            <w:r w:rsidRPr="00840C7A">
              <w:rPr>
                <w:rFonts w:ascii="Arial" w:hAnsi="Arial" w:cs="Arial"/>
                <w:sz w:val="24"/>
                <w:szCs w:val="24"/>
              </w:rPr>
              <w:t xml:space="preserve">przedłożenia do akceptacji IZ </w:t>
            </w:r>
            <w:r>
              <w:rPr>
                <w:rFonts w:ascii="Arial" w:hAnsi="Arial" w:cs="Arial"/>
                <w:sz w:val="24"/>
                <w:szCs w:val="24"/>
              </w:rPr>
              <w:t xml:space="preserve">regulaminu </w:t>
            </w:r>
            <w:r w:rsidRPr="00840C7A">
              <w:rPr>
                <w:rFonts w:ascii="Arial" w:hAnsi="Arial" w:cs="Arial"/>
                <w:sz w:val="24"/>
                <w:szCs w:val="24"/>
              </w:rPr>
              <w:t xml:space="preserve">udzielania </w:t>
            </w:r>
            <w:r>
              <w:rPr>
                <w:rFonts w:ascii="Arial" w:hAnsi="Arial" w:cs="Arial"/>
                <w:sz w:val="24"/>
                <w:szCs w:val="24"/>
              </w:rPr>
              <w:t>dotacji.</w:t>
            </w:r>
          </w:p>
          <w:p w14:paraId="1CB4ACCA" w14:textId="0EF6DAB0" w:rsidR="00E77F8B"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Jednocześnie sprawdzimy czy Wnioskodawca w projekcie zaplanował współpracę OWES z ROPS w Toruniu w ramach regionalnej koordynacji rozwoju ekonomii społeczne, która jest realizowana w ramach programu krajowego Fundusze Europejskie dla Rozwoju Społecznego 2021-2027 (FERS), w szczególności w zakresie diagnozowania i monitorowania sytuacji ekonomii społecznej w województwie kujawsko-pomorskim.</w:t>
            </w:r>
          </w:p>
          <w:p w14:paraId="0E64D318" w14:textId="5A55718F" w:rsidR="00E77F8B" w:rsidRPr="00EC48D0" w:rsidRDefault="00E77F8B" w:rsidP="001B07E6">
            <w:pPr>
              <w:spacing w:before="100" w:beforeAutospacing="1" w:after="100" w:afterAutospacing="1" w:line="276" w:lineRule="auto"/>
              <w:rPr>
                <w:rFonts w:ascii="Arial" w:hAnsi="Arial" w:cs="Arial"/>
                <w:sz w:val="24"/>
                <w:szCs w:val="24"/>
              </w:rPr>
            </w:pPr>
            <w:r w:rsidRPr="00EC48D0">
              <w:rPr>
                <w:rFonts w:ascii="Arial" w:hAnsi="Arial" w:cs="Arial"/>
                <w:sz w:val="24"/>
                <w:szCs w:val="24"/>
              </w:rPr>
              <w:t>Kryterium weryfikowane w oparciu o wniosek o dofinansowanie projektu.</w:t>
            </w:r>
          </w:p>
        </w:tc>
        <w:tc>
          <w:tcPr>
            <w:tcW w:w="941" w:type="pct"/>
          </w:tcPr>
          <w:p w14:paraId="1AF27349"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Tak/do negocjacji/nie</w:t>
            </w:r>
          </w:p>
          <w:p w14:paraId="623D866B" w14:textId="77777777"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4D02E841" w14:textId="6D5A9AF9" w:rsidR="00E77F8B" w:rsidRPr="00EC48D0" w:rsidRDefault="00E77F8B" w:rsidP="001B07E6">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 w zakresie wskazanym w Regulaminie wyboru projektów.</w:t>
            </w:r>
          </w:p>
        </w:tc>
      </w:tr>
    </w:tbl>
    <w:p w14:paraId="2834C266" w14:textId="5398F49C" w:rsidR="00D43D26" w:rsidRPr="00450795" w:rsidRDefault="00D43D26" w:rsidP="001B07E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2E1242">
        <w:rPr>
          <w:rFonts w:ascii="Arial" w:hAnsi="Arial" w:cs="Arial"/>
          <w:b/>
          <w:bCs/>
          <w:color w:val="auto"/>
          <w:sz w:val="24"/>
          <w:szCs w:val="24"/>
        </w:rPr>
        <w:t>Kryteria premiujące</w:t>
      </w:r>
    </w:p>
    <w:tbl>
      <w:tblPr>
        <w:tblStyle w:val="Tabela-Siatka"/>
        <w:tblW w:w="5000" w:type="pct"/>
        <w:tblLook w:val="0620" w:firstRow="1" w:lastRow="0" w:firstColumn="0" w:lastColumn="0" w:noHBand="1" w:noVBand="1"/>
      </w:tblPr>
      <w:tblGrid>
        <w:gridCol w:w="591"/>
        <w:gridCol w:w="2667"/>
        <w:gridCol w:w="8592"/>
        <w:gridCol w:w="2144"/>
      </w:tblGrid>
      <w:tr w:rsidR="00D43D26" w:rsidRPr="00450795" w14:paraId="3FDE5826" w14:textId="77777777" w:rsidTr="00C57F1A">
        <w:trPr>
          <w:tblHeader/>
        </w:trPr>
        <w:tc>
          <w:tcPr>
            <w:tcW w:w="211" w:type="pct"/>
            <w:shd w:val="clear" w:color="auto" w:fill="D9D9D9" w:themeFill="background1" w:themeFillShade="D9"/>
          </w:tcPr>
          <w:p w14:paraId="61512CA8" w14:textId="77777777" w:rsidR="00D43D26" w:rsidRPr="00450795" w:rsidRDefault="00D43D26" w:rsidP="001B07E6">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953" w:type="pct"/>
            <w:shd w:val="clear" w:color="auto" w:fill="D9D9D9" w:themeFill="background1" w:themeFillShade="D9"/>
          </w:tcPr>
          <w:p w14:paraId="022B0293" w14:textId="77777777" w:rsidR="00D43D26" w:rsidRPr="00450795" w:rsidRDefault="00D43D26" w:rsidP="001B07E6">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3070" w:type="pct"/>
            <w:shd w:val="clear" w:color="auto" w:fill="D9D9D9" w:themeFill="background1" w:themeFillShade="D9"/>
          </w:tcPr>
          <w:p w14:paraId="470E7733" w14:textId="77777777" w:rsidR="00D43D26" w:rsidRPr="00450795" w:rsidRDefault="00D43D26" w:rsidP="001B07E6">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766" w:type="pct"/>
            <w:shd w:val="clear" w:color="auto" w:fill="D9D9D9" w:themeFill="background1" w:themeFillShade="D9"/>
          </w:tcPr>
          <w:p w14:paraId="10FFC968" w14:textId="77777777" w:rsidR="00D43D26" w:rsidRPr="00450795" w:rsidRDefault="00D43D26" w:rsidP="001B07E6">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5F2E30" w:rsidRPr="00450795" w14:paraId="710656E1" w14:textId="77777777" w:rsidTr="00C57F1A">
        <w:tc>
          <w:tcPr>
            <w:tcW w:w="211" w:type="pct"/>
          </w:tcPr>
          <w:p w14:paraId="4FE87A94" w14:textId="2B55B7DE" w:rsidR="005F2E30" w:rsidRPr="00450795" w:rsidRDefault="005F2E30" w:rsidP="001B07E6">
            <w:pPr>
              <w:spacing w:before="100" w:beforeAutospacing="1" w:after="100" w:afterAutospacing="1" w:line="276" w:lineRule="auto"/>
              <w:jc w:val="center"/>
              <w:rPr>
                <w:rFonts w:ascii="Arial" w:hAnsi="Arial" w:cs="Arial"/>
                <w:b/>
                <w:bCs/>
                <w:sz w:val="24"/>
                <w:szCs w:val="24"/>
              </w:rPr>
            </w:pPr>
          </w:p>
        </w:tc>
        <w:tc>
          <w:tcPr>
            <w:tcW w:w="953" w:type="pct"/>
          </w:tcPr>
          <w:p w14:paraId="24B35243" w14:textId="6C0C1664" w:rsidR="005F2E30" w:rsidRPr="00450795" w:rsidRDefault="005F2E30" w:rsidP="001B07E6">
            <w:pPr>
              <w:spacing w:before="100" w:beforeAutospacing="1" w:after="100" w:afterAutospacing="1" w:line="276" w:lineRule="auto"/>
              <w:rPr>
                <w:rFonts w:ascii="Arial" w:hAnsi="Arial" w:cs="Arial"/>
                <w:b/>
                <w:bCs/>
                <w:sz w:val="24"/>
                <w:szCs w:val="24"/>
              </w:rPr>
            </w:pPr>
            <w:r w:rsidRPr="00EC48D0">
              <w:rPr>
                <w:rFonts w:ascii="Arial" w:hAnsi="Arial" w:cs="Arial"/>
                <w:b/>
                <w:bCs/>
                <w:sz w:val="24"/>
                <w:szCs w:val="24"/>
              </w:rPr>
              <w:t>Nie dotyczy</w:t>
            </w:r>
          </w:p>
        </w:tc>
        <w:tc>
          <w:tcPr>
            <w:tcW w:w="3070" w:type="pct"/>
          </w:tcPr>
          <w:p w14:paraId="19CD29A9" w14:textId="4601F581" w:rsidR="005F2E30" w:rsidRPr="00450795" w:rsidRDefault="005F2E30" w:rsidP="001B07E6">
            <w:pPr>
              <w:pStyle w:val="Default"/>
              <w:spacing w:before="100" w:beforeAutospacing="1" w:after="100" w:afterAutospacing="1"/>
              <w:jc w:val="left"/>
              <w:rPr>
                <w:rFonts w:ascii="Arial" w:hAnsi="Arial" w:cs="Arial"/>
                <w:sz w:val="24"/>
                <w:szCs w:val="24"/>
              </w:rPr>
            </w:pPr>
            <w:r w:rsidRPr="00EC48D0">
              <w:rPr>
                <w:rFonts w:ascii="Arial" w:hAnsi="Arial" w:cs="Arial"/>
                <w:sz w:val="24"/>
                <w:szCs w:val="24"/>
              </w:rPr>
              <w:t>Nie dotyczy</w:t>
            </w:r>
          </w:p>
        </w:tc>
        <w:tc>
          <w:tcPr>
            <w:tcW w:w="766" w:type="pct"/>
          </w:tcPr>
          <w:p w14:paraId="042DEDBE" w14:textId="6EF79681" w:rsidR="005F2E30" w:rsidRPr="00450795" w:rsidRDefault="005F2E30" w:rsidP="001B07E6">
            <w:pPr>
              <w:spacing w:before="100" w:beforeAutospacing="1" w:after="100" w:afterAutospacing="1" w:line="276" w:lineRule="auto"/>
              <w:rPr>
                <w:rFonts w:ascii="Arial" w:hAnsi="Arial" w:cs="Arial"/>
                <w:sz w:val="24"/>
                <w:szCs w:val="24"/>
              </w:rPr>
            </w:pPr>
            <w:r w:rsidRPr="00EC48D0">
              <w:rPr>
                <w:rFonts w:ascii="Arial" w:hAnsi="Arial" w:cs="Arial"/>
                <w:b/>
                <w:bCs/>
                <w:sz w:val="24"/>
                <w:szCs w:val="24"/>
              </w:rPr>
              <w:t>Nie dotyczy</w:t>
            </w:r>
          </w:p>
        </w:tc>
      </w:tr>
    </w:tbl>
    <w:p w14:paraId="7985A764" w14:textId="7B9AEF9F" w:rsidR="00817273" w:rsidRDefault="00817273" w:rsidP="001B07E6">
      <w:pPr>
        <w:pStyle w:val="Nagwek1"/>
        <w:numPr>
          <w:ilvl w:val="0"/>
          <w:numId w:val="4"/>
        </w:numPr>
        <w:spacing w:before="100" w:beforeAutospacing="1" w:after="100" w:afterAutospacing="1" w:line="276" w:lineRule="auto"/>
        <w:ind w:left="357" w:hanging="357"/>
        <w:rPr>
          <w:rFonts w:ascii="Arial" w:hAnsi="Arial"/>
          <w:b/>
          <w:color w:val="auto"/>
          <w:sz w:val="24"/>
        </w:rPr>
      </w:pPr>
      <w:r w:rsidRPr="00817273">
        <w:rPr>
          <w:rFonts w:ascii="Arial" w:hAnsi="Arial"/>
          <w:b/>
          <w:color w:val="auto"/>
          <w:sz w:val="24"/>
        </w:rPr>
        <w:t>Kryterium negocjacyjne</w:t>
      </w:r>
    </w:p>
    <w:tbl>
      <w:tblPr>
        <w:tblStyle w:val="Tabela-Siatka"/>
        <w:tblW w:w="5000" w:type="pct"/>
        <w:tblLook w:val="0620" w:firstRow="1" w:lastRow="0" w:firstColumn="0" w:lastColumn="0" w:noHBand="1" w:noVBand="1"/>
      </w:tblPr>
      <w:tblGrid>
        <w:gridCol w:w="577"/>
        <w:gridCol w:w="1657"/>
        <w:gridCol w:w="9361"/>
        <w:gridCol w:w="2399"/>
      </w:tblGrid>
      <w:tr w:rsidR="00817273" w:rsidRPr="003B1556" w14:paraId="000B0EC7" w14:textId="77777777" w:rsidTr="00A264F1">
        <w:trPr>
          <w:tblHeader/>
        </w:trPr>
        <w:tc>
          <w:tcPr>
            <w:tcW w:w="201" w:type="pct"/>
            <w:shd w:val="clear" w:color="auto" w:fill="D9D9D9" w:themeFill="background1" w:themeFillShade="D9"/>
          </w:tcPr>
          <w:p w14:paraId="38CF3530" w14:textId="77777777" w:rsidR="00817273" w:rsidRPr="003B1556" w:rsidRDefault="00817273"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Nr</w:t>
            </w:r>
          </w:p>
        </w:tc>
        <w:tc>
          <w:tcPr>
            <w:tcW w:w="557" w:type="pct"/>
            <w:shd w:val="clear" w:color="auto" w:fill="D9D9D9" w:themeFill="background1" w:themeFillShade="D9"/>
          </w:tcPr>
          <w:p w14:paraId="003851FA" w14:textId="77777777" w:rsidR="00817273" w:rsidRPr="003B1556" w:rsidRDefault="00817273"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Nazwa</w:t>
            </w:r>
          </w:p>
        </w:tc>
        <w:tc>
          <w:tcPr>
            <w:tcW w:w="3365" w:type="pct"/>
            <w:shd w:val="clear" w:color="auto" w:fill="D9D9D9" w:themeFill="background1" w:themeFillShade="D9"/>
          </w:tcPr>
          <w:p w14:paraId="0BAD87A4" w14:textId="77777777" w:rsidR="00817273" w:rsidRPr="003B1556" w:rsidRDefault="00817273"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Definicja</w:t>
            </w:r>
          </w:p>
        </w:tc>
        <w:tc>
          <w:tcPr>
            <w:tcW w:w="877" w:type="pct"/>
            <w:shd w:val="clear" w:color="auto" w:fill="D9D9D9" w:themeFill="background1" w:themeFillShade="D9"/>
          </w:tcPr>
          <w:p w14:paraId="1B394B50" w14:textId="77777777" w:rsidR="00817273" w:rsidRPr="003B1556" w:rsidRDefault="00817273" w:rsidP="001B07E6">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Opis znaczenia</w:t>
            </w:r>
          </w:p>
        </w:tc>
      </w:tr>
      <w:tr w:rsidR="00817273" w:rsidRPr="003B1556" w14:paraId="347752B5" w14:textId="77777777" w:rsidTr="00A264F1">
        <w:tc>
          <w:tcPr>
            <w:tcW w:w="201" w:type="pct"/>
          </w:tcPr>
          <w:p w14:paraId="4342A0E7" w14:textId="6C78329D" w:rsidR="00817273" w:rsidRPr="003B1556" w:rsidRDefault="00D43D26" w:rsidP="001B07E6">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E</w:t>
            </w:r>
            <w:r w:rsidR="00817273" w:rsidRPr="003B1556">
              <w:rPr>
                <w:rFonts w:ascii="Arial" w:hAnsi="Arial" w:cs="Arial"/>
                <w:b/>
                <w:bCs/>
                <w:sz w:val="24"/>
                <w:szCs w:val="24"/>
              </w:rPr>
              <w:t>.1</w:t>
            </w:r>
          </w:p>
        </w:tc>
        <w:tc>
          <w:tcPr>
            <w:tcW w:w="557" w:type="pct"/>
          </w:tcPr>
          <w:p w14:paraId="6E238D61" w14:textId="77777777" w:rsidR="00817273" w:rsidRPr="003B1556" w:rsidRDefault="00817273" w:rsidP="001B07E6">
            <w:pPr>
              <w:spacing w:before="100" w:beforeAutospacing="1" w:after="100" w:afterAutospacing="1" w:line="276" w:lineRule="auto"/>
              <w:rPr>
                <w:rFonts w:ascii="Arial" w:hAnsi="Arial" w:cs="Arial"/>
                <w:b/>
                <w:bCs/>
                <w:sz w:val="24"/>
                <w:szCs w:val="24"/>
              </w:rPr>
            </w:pPr>
            <w:r w:rsidRPr="003B1556">
              <w:rPr>
                <w:rFonts w:ascii="Arial" w:hAnsi="Arial" w:cs="Arial"/>
                <w:b/>
                <w:sz w:val="24"/>
                <w:szCs w:val="24"/>
              </w:rPr>
              <w:t>Negocjacje zakończyły się wynikiem pozytywnym</w:t>
            </w:r>
          </w:p>
        </w:tc>
        <w:tc>
          <w:tcPr>
            <w:tcW w:w="3365" w:type="pct"/>
          </w:tcPr>
          <w:p w14:paraId="73833CBC" w14:textId="7766B1AA" w:rsidR="00817273" w:rsidRPr="003B1556" w:rsidRDefault="00817273"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W kryterium sprawdzimy, czy negocjacje</w:t>
            </w:r>
            <w:r w:rsidRPr="003B1556">
              <w:rPr>
                <w:rStyle w:val="Odwoanieprzypisudolnego"/>
                <w:rFonts w:ascii="Arial" w:hAnsi="Arial" w:cs="Arial"/>
                <w:sz w:val="24"/>
                <w:szCs w:val="24"/>
              </w:rPr>
              <w:footnoteReference w:id="14"/>
            </w:r>
            <w:r w:rsidRPr="003B1556">
              <w:rPr>
                <w:rFonts w:ascii="Arial" w:hAnsi="Arial" w:cs="Arial"/>
                <w:sz w:val="24"/>
                <w:szCs w:val="24"/>
              </w:rPr>
              <w:t xml:space="preserve"> zakończyły się wynikiem pozytywnym.</w:t>
            </w:r>
          </w:p>
          <w:p w14:paraId="0CBDDB5B" w14:textId="77777777" w:rsidR="00817273" w:rsidRPr="003B1556" w:rsidRDefault="00817273"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Zakończenie negocjacji z wynikiem pozytywnym oznacza, że:</w:t>
            </w:r>
          </w:p>
          <w:p w14:paraId="6A94EAA1" w14:textId="449EF858" w:rsidR="00817273" w:rsidRPr="003B1556" w:rsidRDefault="00817273" w:rsidP="001B07E6">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do wniosku o dofinansowanie projektu uzupełnienia lub poprawki wynikające z warunków negocjacyjnych</w:t>
            </w:r>
            <w:r w:rsidR="00D60D52">
              <w:rPr>
                <w:rFonts w:ascii="Arial" w:hAnsi="Arial" w:cs="Arial"/>
                <w:sz w:val="24"/>
                <w:szCs w:val="24"/>
              </w:rPr>
              <w:t>;</w:t>
            </w:r>
          </w:p>
          <w:p w14:paraId="6DFA01A5" w14:textId="1819313E" w:rsidR="00817273" w:rsidRPr="003B1556" w:rsidRDefault="00817273" w:rsidP="001B07E6">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przedstawił informacje i wyjaśnienia wynikające z warunków negocjacyjnych </w:t>
            </w:r>
            <w:r w:rsidR="00BA04F6">
              <w:rPr>
                <w:rFonts w:ascii="Arial" w:hAnsi="Arial" w:cs="Arial"/>
                <w:sz w:val="24"/>
                <w:szCs w:val="24"/>
              </w:rPr>
              <w:t>i</w:t>
            </w:r>
            <w:r w:rsidR="00BA04F6" w:rsidRPr="003B1556">
              <w:rPr>
                <w:rFonts w:ascii="Arial" w:hAnsi="Arial" w:cs="Arial"/>
                <w:sz w:val="24"/>
                <w:szCs w:val="24"/>
              </w:rPr>
              <w:t xml:space="preserve"> </w:t>
            </w:r>
            <w:r w:rsidRPr="003B1556">
              <w:rPr>
                <w:rFonts w:ascii="Arial" w:hAnsi="Arial" w:cs="Arial"/>
                <w:sz w:val="24"/>
                <w:szCs w:val="24"/>
              </w:rPr>
              <w:t>przekazane informacje i wyjaśnienia zostały zaakceptowane przez K</w:t>
            </w:r>
            <w:r>
              <w:rPr>
                <w:rFonts w:ascii="Arial" w:hAnsi="Arial" w:cs="Arial"/>
                <w:sz w:val="24"/>
                <w:szCs w:val="24"/>
              </w:rPr>
              <w:t>omisję Oceny Projektów</w:t>
            </w:r>
            <w:r w:rsidR="0098232F">
              <w:rPr>
                <w:rFonts w:ascii="Arial" w:hAnsi="Arial" w:cs="Arial"/>
                <w:sz w:val="24"/>
                <w:szCs w:val="24"/>
              </w:rPr>
              <w:t>;</w:t>
            </w:r>
          </w:p>
          <w:p w14:paraId="2B1E0B02" w14:textId="1982CDB3" w:rsidR="00817273" w:rsidRPr="003B1556" w:rsidRDefault="00817273" w:rsidP="001B07E6">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we wniosku o dofinansowanie projektu zmian innych niż wynikające z warunków negocjacyjnych</w:t>
            </w:r>
            <w:r w:rsidR="0098232F">
              <w:rPr>
                <w:rFonts w:ascii="Arial" w:hAnsi="Arial" w:cs="Arial"/>
                <w:sz w:val="24"/>
                <w:szCs w:val="24"/>
              </w:rPr>
              <w:t>;</w:t>
            </w:r>
          </w:p>
          <w:p w14:paraId="3A990D24" w14:textId="77777777" w:rsidR="00817273" w:rsidRPr="003B1556" w:rsidRDefault="00817273" w:rsidP="001B07E6">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wnioskodawca podjął</w:t>
            </w:r>
            <w:r w:rsidRPr="003B1556">
              <w:rPr>
                <w:rStyle w:val="Odwoanieprzypisudolnego"/>
                <w:rFonts w:ascii="Arial" w:hAnsi="Arial" w:cs="Arial"/>
                <w:sz w:val="24"/>
                <w:szCs w:val="24"/>
              </w:rPr>
              <w:footnoteReference w:id="15"/>
            </w:r>
            <w:r w:rsidRPr="003B1556">
              <w:rPr>
                <w:rFonts w:ascii="Arial" w:hAnsi="Arial" w:cs="Arial"/>
                <w:sz w:val="24"/>
                <w:szCs w:val="24"/>
              </w:rPr>
              <w:t xml:space="preserve"> negocjacje w terminie wyznaczonym przez Instytucję </w:t>
            </w:r>
            <w:r>
              <w:rPr>
                <w:rFonts w:ascii="Arial" w:hAnsi="Arial" w:cs="Arial"/>
                <w:sz w:val="24"/>
                <w:szCs w:val="24"/>
              </w:rPr>
              <w:t>Zarządzającą</w:t>
            </w:r>
            <w:r w:rsidRPr="003B1556">
              <w:rPr>
                <w:rFonts w:ascii="Arial" w:hAnsi="Arial" w:cs="Arial"/>
                <w:sz w:val="24"/>
                <w:szCs w:val="24"/>
              </w:rPr>
              <w:t>;</w:t>
            </w:r>
          </w:p>
          <w:p w14:paraId="5753405D" w14:textId="1A0FD64F" w:rsidR="00817273" w:rsidRPr="0017665F" w:rsidRDefault="00817273" w:rsidP="001B07E6">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 xml:space="preserve">wnioskodawca złożył poprawiony w wyniku negocjacji wniosek o dofinansowanie projektu w terminie wyznaczonym przez Instytucję </w:t>
            </w:r>
            <w:r>
              <w:rPr>
                <w:rFonts w:ascii="Arial" w:hAnsi="Arial" w:cs="Arial"/>
                <w:sz w:val="24"/>
                <w:szCs w:val="24"/>
              </w:rPr>
              <w:t>Zarządzającą</w:t>
            </w:r>
            <w:r w:rsidRPr="003B1556">
              <w:rPr>
                <w:rFonts w:ascii="Arial" w:hAnsi="Arial" w:cs="Arial"/>
                <w:sz w:val="24"/>
                <w:szCs w:val="24"/>
              </w:rPr>
              <w:t>.</w:t>
            </w:r>
          </w:p>
          <w:p w14:paraId="2FD91D55" w14:textId="77777777" w:rsidR="00817273" w:rsidRPr="003B1556" w:rsidRDefault="00817273"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Zakończenie negocjacji z wynikiem negatywnym oznacza, że:</w:t>
            </w:r>
          </w:p>
          <w:p w14:paraId="37470EC9" w14:textId="77777777" w:rsidR="00817273" w:rsidRPr="003B1556"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do wniosku o dofinansowanie projektu uzupełnień lub poprawek wynikających z warunków negocjacyjnych lub</w:t>
            </w:r>
          </w:p>
          <w:p w14:paraId="3C0F04BE" w14:textId="77777777" w:rsidR="00817273" w:rsidRPr="003B1556"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przedstawił informacji i wyjaśnień wynikających z warunków negocjacyjnych lub przekazane informacje i wyjaśnienia nie zostały zaakceptowane przez K</w:t>
            </w:r>
            <w:r>
              <w:rPr>
                <w:rFonts w:ascii="Arial" w:hAnsi="Arial" w:cs="Arial"/>
                <w:sz w:val="24"/>
                <w:szCs w:val="24"/>
              </w:rPr>
              <w:t>omisję Oceny Projektów</w:t>
            </w:r>
            <w:r w:rsidRPr="003B1556">
              <w:rPr>
                <w:rFonts w:ascii="Arial" w:hAnsi="Arial" w:cs="Arial"/>
                <w:sz w:val="24"/>
                <w:szCs w:val="24"/>
              </w:rPr>
              <w:t xml:space="preserve"> lub</w:t>
            </w:r>
          </w:p>
          <w:p w14:paraId="2735D10E" w14:textId="77777777" w:rsidR="00817273" w:rsidRPr="003B1556"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we wniosku o dofinansowanie projektu zmiany inne niż wynikające z warunków negocjacyjnych lub</w:t>
            </w:r>
          </w:p>
          <w:p w14:paraId="56A1CC5E" w14:textId="4A1A0C04" w:rsidR="00817273" w:rsidRPr="003B1556"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podjął negocjacji w terminie wyznaczonym przez Instytucję </w:t>
            </w:r>
            <w:r>
              <w:rPr>
                <w:rFonts w:ascii="Arial" w:hAnsi="Arial" w:cs="Arial"/>
                <w:sz w:val="24"/>
                <w:szCs w:val="24"/>
              </w:rPr>
              <w:t>Zarządzającą</w:t>
            </w:r>
            <w:r w:rsidR="0098232F">
              <w:rPr>
                <w:rFonts w:ascii="Arial" w:hAnsi="Arial" w:cs="Arial"/>
                <w:sz w:val="24"/>
                <w:szCs w:val="24"/>
              </w:rPr>
              <w:t xml:space="preserve"> lub</w:t>
            </w:r>
          </w:p>
          <w:p w14:paraId="2248617F" w14:textId="01A46A0C" w:rsidR="00817273" w:rsidRPr="0017665F" w:rsidRDefault="00817273" w:rsidP="001B07E6">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złożył poprawionego w wyniku negocjacji wniosku </w:t>
            </w:r>
            <w:r>
              <w:rPr>
                <w:rFonts w:ascii="Arial" w:hAnsi="Arial" w:cs="Arial"/>
                <w:sz w:val="24"/>
                <w:szCs w:val="24"/>
              </w:rPr>
              <w:br/>
            </w:r>
            <w:r w:rsidRPr="003B1556">
              <w:rPr>
                <w:rFonts w:ascii="Arial" w:hAnsi="Arial" w:cs="Arial"/>
                <w:sz w:val="24"/>
                <w:szCs w:val="24"/>
              </w:rPr>
              <w:t xml:space="preserve">o dofinansowanie projektu w terminie wyznaczonym przez </w:t>
            </w:r>
            <w:r>
              <w:rPr>
                <w:rFonts w:ascii="Arial" w:hAnsi="Arial" w:cs="Arial"/>
                <w:sz w:val="24"/>
                <w:szCs w:val="24"/>
              </w:rPr>
              <w:t>Instytucję Zarządzającą</w:t>
            </w:r>
            <w:r w:rsidRPr="003B1556">
              <w:rPr>
                <w:rFonts w:ascii="Arial" w:hAnsi="Arial" w:cs="Arial"/>
                <w:sz w:val="24"/>
                <w:szCs w:val="24"/>
              </w:rPr>
              <w:t>.</w:t>
            </w:r>
          </w:p>
          <w:p w14:paraId="65B8E6E0" w14:textId="4B82888E" w:rsidR="00817273" w:rsidRPr="003B1556" w:rsidRDefault="00D60D52" w:rsidP="001B07E6">
            <w:pPr>
              <w:spacing w:before="100" w:beforeAutospacing="1" w:after="100" w:afterAutospacing="1" w:line="276" w:lineRule="auto"/>
              <w:rPr>
                <w:rFonts w:ascii="Arial" w:hAnsi="Arial" w:cs="Arial"/>
                <w:sz w:val="24"/>
                <w:szCs w:val="24"/>
              </w:rPr>
            </w:pPr>
            <w:r w:rsidRPr="00237F91">
              <w:rPr>
                <w:rFonts w:ascii="Arial" w:hAnsi="Arial" w:cs="Arial"/>
                <w:sz w:val="24"/>
                <w:szCs w:val="24"/>
              </w:rPr>
              <w:t>Jako warunki negocjacyjne są też rozumiane ustalenia zawarte w ostatecznym stanowisku negocjacyjnym lub w protokole z negocjacji ustnych.</w:t>
            </w:r>
            <w:r>
              <w:rPr>
                <w:rFonts w:ascii="Arial" w:hAnsi="Arial" w:cs="Arial"/>
                <w:sz w:val="24"/>
                <w:szCs w:val="24"/>
              </w:rPr>
              <w:t xml:space="preserve"> </w:t>
            </w:r>
            <w:r w:rsidR="00817273" w:rsidRPr="003B1556">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817273">
              <w:rPr>
                <w:rFonts w:ascii="Arial" w:hAnsi="Arial" w:cs="Arial"/>
                <w:sz w:val="24"/>
                <w:szCs w:val="24"/>
              </w:rPr>
              <w:br/>
            </w:r>
            <w:r w:rsidR="00817273" w:rsidRPr="003B1556">
              <w:rPr>
                <w:rFonts w:ascii="Arial" w:hAnsi="Arial" w:cs="Arial"/>
                <w:sz w:val="24"/>
                <w:szCs w:val="24"/>
              </w:rPr>
              <w:t>w zakresie partnerstwa, obszaru realizacji i kluczowych działań).</w:t>
            </w:r>
          </w:p>
          <w:p w14:paraId="017E18D7" w14:textId="77777777" w:rsidR="00817273" w:rsidRPr="003B1556" w:rsidRDefault="00817273" w:rsidP="001B07E6">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5D8B8E13" w14:textId="77777777" w:rsidR="00817273" w:rsidRPr="003B1556" w:rsidRDefault="00817273" w:rsidP="001B07E6">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Tak/nie</w:t>
            </w:r>
          </w:p>
          <w:p w14:paraId="4DD661EB" w14:textId="77777777" w:rsidR="00817273" w:rsidRPr="003B1556" w:rsidRDefault="00817273" w:rsidP="001B07E6">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tc>
      </w:tr>
    </w:tbl>
    <w:p w14:paraId="29388CFE" w14:textId="77777777" w:rsidR="00817273" w:rsidRPr="00450795" w:rsidRDefault="00817273" w:rsidP="001B07E6">
      <w:pPr>
        <w:spacing w:before="100" w:beforeAutospacing="1" w:after="100" w:afterAutospacing="1" w:line="276" w:lineRule="auto"/>
        <w:rPr>
          <w:rFonts w:ascii="Arial" w:hAnsi="Arial" w:cs="Arial"/>
          <w:b/>
          <w:bCs/>
          <w:sz w:val="24"/>
          <w:szCs w:val="24"/>
        </w:rPr>
      </w:pPr>
    </w:p>
    <w:sectPr w:rsidR="00817273" w:rsidRPr="00450795" w:rsidSect="00FE7D85">
      <w:headerReference w:type="even" r:id="rId12"/>
      <w:footerReference w:type="even" r:id="rId13"/>
      <w:footerReference w:type="default" r:id="rId14"/>
      <w:headerReference w:type="first" r:id="rId15"/>
      <w:footerReference w:type="first" r:id="rId16"/>
      <w:pgSz w:w="16838" w:h="11906" w:orient="landscape"/>
      <w:pgMar w:top="1417" w:right="1417" w:bottom="993"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Lucyna Swoińska-Lasota" w:date="2026-01-13T11:42:00Z" w:initials="LSL">
    <w:p w14:paraId="1374B419" w14:textId="77777777" w:rsidR="00540E3E" w:rsidRDefault="00540E3E" w:rsidP="00540E3E">
      <w:pPr>
        <w:pStyle w:val="Tekstkomentarza"/>
      </w:pPr>
      <w:r>
        <w:rPr>
          <w:rStyle w:val="Odwoaniedokomentarza"/>
        </w:rPr>
        <w:annotationRef/>
      </w:r>
      <w:r>
        <w:t>Stanowisko Grupy ds. EFS+.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74B4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17ACAFC" w16cex:dateUtc="2026-01-13T1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74B419" w16cid:durableId="417ACA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EE893" w14:textId="77777777" w:rsidR="00E02826" w:rsidRDefault="00E02826" w:rsidP="00590C41">
      <w:pPr>
        <w:spacing w:after="0" w:line="240" w:lineRule="auto"/>
      </w:pPr>
      <w:r>
        <w:separator/>
      </w:r>
    </w:p>
    <w:p w14:paraId="3D4D4B69" w14:textId="77777777" w:rsidR="00E02826" w:rsidRDefault="00E02826"/>
    <w:p w14:paraId="5952C64C" w14:textId="77777777" w:rsidR="00E02826" w:rsidRDefault="00E02826"/>
  </w:endnote>
  <w:endnote w:type="continuationSeparator" w:id="0">
    <w:p w14:paraId="0536C02B" w14:textId="77777777" w:rsidR="00E02826" w:rsidRDefault="00E02826" w:rsidP="00590C41">
      <w:pPr>
        <w:spacing w:after="0" w:line="240" w:lineRule="auto"/>
      </w:pPr>
      <w:r>
        <w:continuationSeparator/>
      </w:r>
    </w:p>
    <w:p w14:paraId="2076DCC8" w14:textId="77777777" w:rsidR="00E02826" w:rsidRDefault="00E02826"/>
    <w:p w14:paraId="0B00B01D" w14:textId="77777777" w:rsidR="00E02826" w:rsidRDefault="00E02826"/>
  </w:endnote>
  <w:endnote w:type="continuationNotice" w:id="1">
    <w:p w14:paraId="6CFF7694" w14:textId="77777777" w:rsidR="00E02826" w:rsidRDefault="00E02826">
      <w:pPr>
        <w:spacing w:after="0" w:line="240" w:lineRule="auto"/>
      </w:pPr>
    </w:p>
    <w:p w14:paraId="1F750527" w14:textId="77777777" w:rsidR="00E02826" w:rsidRDefault="00E02826"/>
    <w:p w14:paraId="67536688" w14:textId="77777777" w:rsidR="00E02826" w:rsidRDefault="00E02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7620A" w14:textId="77777777" w:rsidR="00A66529" w:rsidRDefault="00A66529">
    <w:pPr>
      <w:pStyle w:val="Stopka"/>
    </w:pPr>
  </w:p>
  <w:p w14:paraId="748332AA" w14:textId="77777777" w:rsidR="0006343E" w:rsidRDefault="0006343E"/>
  <w:p w14:paraId="3399D4EF" w14:textId="77777777" w:rsidR="00A37E07" w:rsidRDefault="00A37E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081361"/>
      <w:docPartObj>
        <w:docPartGallery w:val="Page Numbers (Bottom of Page)"/>
        <w:docPartUnique/>
      </w:docPartObj>
    </w:sdtPr>
    <w:sdtEndPr/>
    <w:sdtContent>
      <w:p w14:paraId="34C5C903" w14:textId="4B96ABD8" w:rsidR="00A37E07" w:rsidRDefault="003E381C" w:rsidP="0018608D">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3C50" w14:textId="4634A260" w:rsidR="00541676" w:rsidRDefault="00541676" w:rsidP="000F4655">
    <w:pPr>
      <w:pStyle w:val="Stopka"/>
      <w:jc w:val="center"/>
    </w:pPr>
    <w:r>
      <w:rPr>
        <w:noProof/>
      </w:rPr>
      <w:drawing>
        <wp:inline distT="0" distB="0" distL="0" distR="0" wp14:anchorId="6C461058" wp14:editId="10730668">
          <wp:extent cx="6962775" cy="857250"/>
          <wp:effectExtent l="0" t="0" r="9525" b="0"/>
          <wp:docPr id="183789321" name="Obraz 18378932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260581" name="Obraz 69726058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2BA2E" w14:textId="77777777" w:rsidR="00E02826" w:rsidRDefault="00E02826" w:rsidP="00C15B2E">
      <w:pPr>
        <w:spacing w:after="0" w:line="240" w:lineRule="auto"/>
      </w:pPr>
      <w:r>
        <w:separator/>
      </w:r>
    </w:p>
  </w:footnote>
  <w:footnote w:type="continuationSeparator" w:id="0">
    <w:p w14:paraId="27122C73" w14:textId="77777777" w:rsidR="00E02826" w:rsidRDefault="00E02826" w:rsidP="00590C41">
      <w:pPr>
        <w:spacing w:after="0" w:line="240" w:lineRule="auto"/>
      </w:pPr>
      <w:r>
        <w:continuationSeparator/>
      </w:r>
    </w:p>
    <w:p w14:paraId="7F40088C" w14:textId="77777777" w:rsidR="00E02826" w:rsidRDefault="00E02826"/>
    <w:p w14:paraId="5694DBB8" w14:textId="77777777" w:rsidR="00E02826" w:rsidRDefault="00E02826"/>
  </w:footnote>
  <w:footnote w:type="continuationNotice" w:id="1">
    <w:p w14:paraId="3E5BFB06" w14:textId="77777777" w:rsidR="00E02826" w:rsidRDefault="00E02826">
      <w:pPr>
        <w:spacing w:after="0" w:line="240" w:lineRule="auto"/>
      </w:pPr>
    </w:p>
    <w:p w14:paraId="69B9E0EE" w14:textId="77777777" w:rsidR="00E02826" w:rsidRDefault="00E02826"/>
    <w:p w14:paraId="1AF6FCCE" w14:textId="77777777" w:rsidR="00E02826" w:rsidRDefault="00E02826"/>
  </w:footnote>
  <w:footnote w:id="2">
    <w:p w14:paraId="645ACA42" w14:textId="77777777" w:rsidR="00E50ED4" w:rsidRPr="00541676" w:rsidRDefault="00E50ED4" w:rsidP="00E91E88">
      <w:pPr>
        <w:pStyle w:val="Tekstprzypisudolnego"/>
        <w:spacing w:before="100" w:beforeAutospacing="1" w:after="100" w:afterAutospacing="1"/>
        <w:rPr>
          <w:rFonts w:ascii="Arial" w:hAnsi="Arial" w:cs="Arial"/>
          <w:sz w:val="24"/>
          <w:szCs w:val="24"/>
        </w:rPr>
      </w:pPr>
      <w:r w:rsidRPr="00541676">
        <w:rPr>
          <w:rFonts w:ascii="Arial" w:hAnsi="Arial" w:cs="Arial"/>
          <w:sz w:val="24"/>
          <w:szCs w:val="24"/>
          <w:vertAlign w:val="superscript"/>
        </w:rPr>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3">
    <w:p w14:paraId="0A0E255D" w14:textId="77777777" w:rsidR="00E50ED4" w:rsidRPr="000F4655" w:rsidRDefault="00E50ED4" w:rsidP="00E91E88">
      <w:pPr>
        <w:pStyle w:val="Tekstprzypisudolnego"/>
        <w:spacing w:before="100" w:beforeAutospacing="1" w:after="100" w:afterAutospacing="1"/>
        <w:rPr>
          <w:rFonts w:ascii="Arial" w:hAnsi="Arial"/>
          <w:sz w:val="24"/>
        </w:rPr>
      </w:pPr>
      <w:r w:rsidRPr="00541676">
        <w:rPr>
          <w:rFonts w:ascii="Arial" w:hAnsi="Arial" w:cs="Arial"/>
          <w:sz w:val="24"/>
          <w:szCs w:val="24"/>
          <w:vertAlign w:val="superscript"/>
        </w:rPr>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5BBC1D07" w14:textId="77777777" w:rsidR="00E50ED4" w:rsidRPr="000F4655" w:rsidRDefault="00E50ED4" w:rsidP="00E91E88">
      <w:pPr>
        <w:pStyle w:val="Tekstprzypisudolnego"/>
        <w:spacing w:before="100" w:beforeAutospacing="1" w:after="100" w:afterAutospacing="1"/>
        <w:rPr>
          <w:rFonts w:ascii="Arial" w:hAnsi="Arial"/>
          <w:sz w:val="24"/>
        </w:rPr>
      </w:pPr>
      <w:r w:rsidRPr="00541676">
        <w:rPr>
          <w:rStyle w:val="Odwoanieprzypisudolnego"/>
          <w:rFonts w:ascii="Arial" w:hAnsi="Arial" w:cs="Arial"/>
          <w:sz w:val="24"/>
          <w:szCs w:val="24"/>
        </w:rPr>
        <w:footnoteRef/>
      </w:r>
      <w:r w:rsidRPr="000F4655">
        <w:rPr>
          <w:rFonts w:ascii="Arial" w:hAnsi="Arial"/>
          <w:sz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5">
    <w:p w14:paraId="64CC2BD1" w14:textId="77777777" w:rsidR="00D43D26" w:rsidRPr="00541676" w:rsidRDefault="00D43D26" w:rsidP="00E91E88">
      <w:pPr>
        <w:spacing w:before="100" w:beforeAutospacing="1" w:after="100" w:afterAutospacing="1" w:line="276" w:lineRule="auto"/>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07B9E644" w14:textId="77777777" w:rsidR="00D43D26" w:rsidRPr="00541676" w:rsidRDefault="00D43D26" w:rsidP="00E91E88">
      <w:pPr>
        <w:spacing w:before="100" w:beforeAutospacing="1" w:after="100" w:afterAutospacing="1" w:line="276" w:lineRule="auto"/>
        <w:rPr>
          <w:rFonts w:ascii="Arial" w:hAnsi="Arial" w:cs="Arial"/>
          <w:sz w:val="24"/>
          <w:szCs w:val="24"/>
        </w:rPr>
      </w:pPr>
      <w:r w:rsidRPr="00541676">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hAnsi="Arial" w:cs="Arial"/>
          <w:sz w:val="24"/>
          <w:szCs w:val="24"/>
        </w:rPr>
        <w:t xml:space="preserve"> przez wnioskodawcę.</w:t>
      </w:r>
    </w:p>
    <w:p w14:paraId="01C3836B" w14:textId="77777777" w:rsidR="00D43D26" w:rsidRPr="00541676" w:rsidRDefault="00D43D26" w:rsidP="00E91E88">
      <w:pPr>
        <w:pStyle w:val="Tekstprzypisudolnego"/>
        <w:spacing w:before="100" w:beforeAutospacing="1" w:after="100" w:afterAutospacing="1"/>
        <w:rPr>
          <w:rFonts w:ascii="Arial" w:eastAsiaTheme="minorHAnsi" w:hAnsi="Arial" w:cs="Arial"/>
          <w:sz w:val="24"/>
          <w:szCs w:val="24"/>
        </w:rPr>
      </w:pPr>
      <w:r w:rsidRPr="00541676">
        <w:rPr>
          <w:rFonts w:ascii="Arial" w:hAnsi="Arial" w:cs="Arial"/>
          <w:sz w:val="24"/>
          <w:szCs w:val="24"/>
        </w:rPr>
        <w:t xml:space="preserve">W przypadku projektów, w </w:t>
      </w:r>
      <w:r w:rsidRPr="00541676">
        <w:rPr>
          <w:rFonts w:ascii="Arial" w:eastAsiaTheme="minorHAnsi" w:hAnsi="Arial" w:cs="Arial"/>
          <w:sz w:val="24"/>
          <w:szCs w:val="24"/>
        </w:rPr>
        <w:t>których udzielane jest wsparcie zwrotne w postaci pożyczek lub poręczeń jako obrót należy rozumieć kwotę kapitału pożyczkowego i poręczeniowego, jakim dysponował wnioskodawca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eastAsiaTheme="minorHAnsi" w:hAnsi="Arial" w:cs="Arial"/>
          <w:sz w:val="24"/>
          <w:szCs w:val="24"/>
        </w:rPr>
        <w:t>.</w:t>
      </w:r>
    </w:p>
  </w:footnote>
  <w:footnote w:id="6">
    <w:p w14:paraId="449542A3" w14:textId="77777777" w:rsidR="00D43D26" w:rsidRPr="00541676" w:rsidRDefault="00D43D26" w:rsidP="00E91E88">
      <w:pPr>
        <w:pStyle w:val="Tekstprzypisudolnego"/>
        <w:spacing w:before="100" w:beforeAutospacing="1" w:after="100" w:afterAutospacing="1"/>
        <w:rPr>
          <w:rFonts w:ascii="Arial" w:eastAsiaTheme="minorHAnsi"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2D2A4BD9" w14:textId="77777777" w:rsidR="00D43D26" w:rsidRPr="00541676" w:rsidRDefault="00D43D26" w:rsidP="00E91E88">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w:t>
      </w:r>
      <w:r w:rsidRPr="00541676">
        <w:rPr>
          <w:rFonts w:ascii="Arial" w:eastAsia="Times New Roman" w:hAnsi="Arial" w:cs="Arial"/>
          <w:color w:val="212121"/>
          <w:sz w:val="24"/>
          <w:szCs w:val="24"/>
        </w:rPr>
        <w:t xml:space="preserve"> zależności od długości trwania projektu należy przyjąć odpowiedni sposó</w:t>
      </w:r>
      <w:r>
        <w:rPr>
          <w:rFonts w:ascii="Arial" w:eastAsia="Times New Roman" w:hAnsi="Arial" w:cs="Arial"/>
          <w:color w:val="212121"/>
          <w:sz w:val="24"/>
          <w:szCs w:val="24"/>
        </w:rPr>
        <w:t>b</w:t>
      </w:r>
      <w:r w:rsidRPr="00541676">
        <w:rPr>
          <w:rFonts w:ascii="Arial" w:eastAsia="Times New Roman" w:hAnsi="Arial" w:cs="Arial"/>
          <w:color w:val="212121"/>
          <w:sz w:val="24"/>
          <w:szCs w:val="24"/>
        </w:rPr>
        <w:t xml:space="preserve"> weryfikacji spełnienia kryterium:</w:t>
      </w:r>
    </w:p>
    <w:p w14:paraId="4AAC8C23" w14:textId="77777777" w:rsidR="00D43D26" w:rsidRPr="00541676" w:rsidRDefault="00D43D26" w:rsidP="00E91E88">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w przypadku</w:t>
      </w:r>
      <w:r w:rsidRPr="00541676">
        <w:rPr>
          <w:rFonts w:ascii="Arial" w:eastAsia="Times New Roman" w:hAnsi="Arial" w:cs="Arial"/>
          <w:b/>
          <w:bCs/>
          <w:color w:val="212121"/>
          <w:sz w:val="24"/>
          <w:szCs w:val="24"/>
          <w:lang w:eastAsia="pl-PL"/>
        </w:rPr>
        <w:t> </w:t>
      </w:r>
      <w:r w:rsidRPr="00541676">
        <w:rPr>
          <w:rFonts w:ascii="Arial" w:eastAsia="Times New Roman" w:hAnsi="Arial" w:cs="Arial"/>
          <w:color w:val="212121"/>
          <w:sz w:val="24"/>
          <w:szCs w:val="24"/>
          <w:lang w:eastAsia="pl-PL"/>
        </w:rPr>
        <w:t>gdy projekt </w:t>
      </w:r>
      <w:r w:rsidRPr="00541676">
        <w:rPr>
          <w:rFonts w:ascii="Arial" w:eastAsia="Times New Roman" w:hAnsi="Arial" w:cs="Arial"/>
          <w:color w:val="212121"/>
          <w:sz w:val="24"/>
          <w:szCs w:val="24"/>
          <w:u w:val="single"/>
          <w:lang w:eastAsia="pl-PL"/>
        </w:rPr>
        <w:t>nie przekracza 12 miesięcy</w:t>
      </w:r>
      <w:r w:rsidRPr="00541676">
        <w:rPr>
          <w:rFonts w:ascii="Arial" w:eastAsia="Times New Roman" w:hAnsi="Arial" w:cs="Arial"/>
          <w:color w:val="212121"/>
          <w:sz w:val="24"/>
          <w:szCs w:val="24"/>
          <w:lang w:eastAsia="pl-PL"/>
        </w:rPr>
        <w:t> obrót wnioskodawcy [ObrW] odnoszony jest do 25% </w:t>
      </w:r>
      <w:r w:rsidRPr="00541676">
        <w:rPr>
          <w:rFonts w:ascii="Arial" w:eastAsia="Times New Roman" w:hAnsi="Arial" w:cs="Arial"/>
          <w:b/>
          <w:bCs/>
          <w:color w:val="212121"/>
          <w:sz w:val="24"/>
          <w:szCs w:val="24"/>
          <w:lang w:eastAsia="pl-PL"/>
        </w:rPr>
        <w:t>całkowitej wartości projektu</w:t>
      </w:r>
      <w:r w:rsidRPr="00541676">
        <w:rPr>
          <w:rFonts w:ascii="Arial" w:eastAsia="Times New Roman" w:hAnsi="Arial" w:cs="Arial"/>
          <w:color w:val="212121"/>
          <w:sz w:val="24"/>
          <w:szCs w:val="24"/>
          <w:lang w:eastAsia="pl-PL"/>
        </w:rPr>
        <w:t> [CWP], tj.:</w:t>
      </w:r>
    </w:p>
    <w:p w14:paraId="5888FF6B"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ObrW  ≥  25% * CWP</w:t>
      </w:r>
    </w:p>
    <w:p w14:paraId="1ABB8A82" w14:textId="77777777" w:rsidR="00D43D26" w:rsidRPr="00541676" w:rsidRDefault="00D43D26" w:rsidP="00E91E88">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natomiast w sytuacji, w której projekt trwa </w:t>
      </w:r>
      <w:r w:rsidRPr="00541676">
        <w:rPr>
          <w:rFonts w:ascii="Arial" w:eastAsia="Times New Roman" w:hAnsi="Arial" w:cs="Arial"/>
          <w:color w:val="212121"/>
          <w:sz w:val="24"/>
          <w:szCs w:val="24"/>
          <w:u w:val="single"/>
          <w:lang w:eastAsia="pl-PL"/>
        </w:rPr>
        <w:t>dłużej niż 12 miesięcy</w:t>
      </w:r>
      <w:r w:rsidRPr="00541676">
        <w:rPr>
          <w:rFonts w:ascii="Arial" w:eastAsia="Times New Roman" w:hAnsi="Arial" w:cs="Arial"/>
          <w:color w:val="212121"/>
          <w:sz w:val="24"/>
          <w:szCs w:val="24"/>
          <w:lang w:eastAsia="pl-PL"/>
        </w:rPr>
        <w:t> obrót wnioskodawcy [ObrW] należy odnieść do 25%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[ŚRW].</w:t>
      </w:r>
    </w:p>
    <w:p w14:paraId="27BD6084"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ObrW  ≥  25% * ŚRW</w:t>
      </w:r>
    </w:p>
    <w:p w14:paraId="272C5FC7"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obrazuje poniższy wzór:</w:t>
      </w:r>
    </w:p>
    <w:p w14:paraId="6C631521"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 = (CWP / Lmp) * 12</w:t>
      </w:r>
    </w:p>
    <w:p w14:paraId="302E89E7"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gdzie:</w:t>
      </w:r>
    </w:p>
    <w:p w14:paraId="046D2097"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w:t>
      </w:r>
      <w:r w:rsidRPr="00541676">
        <w:rPr>
          <w:rFonts w:ascii="Arial" w:eastAsia="Times New Roman" w:hAnsi="Arial" w:cs="Arial"/>
          <w:color w:val="212121"/>
          <w:sz w:val="24"/>
          <w:szCs w:val="24"/>
          <w:lang w:eastAsia="pl-PL"/>
        </w:rPr>
        <w:t> – Średnie roczne wydatki w projekcie</w:t>
      </w:r>
    </w:p>
    <w:p w14:paraId="6987E0C6" w14:textId="77777777" w:rsidR="00D43D26" w:rsidRPr="00541676" w:rsidRDefault="00D43D26" w:rsidP="00E91E88">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CWP</w:t>
      </w:r>
      <w:r w:rsidRPr="00541676">
        <w:rPr>
          <w:rFonts w:ascii="Arial" w:eastAsia="Times New Roman" w:hAnsi="Arial" w:cs="Arial"/>
          <w:color w:val="212121"/>
          <w:sz w:val="24"/>
          <w:szCs w:val="24"/>
          <w:lang w:eastAsia="pl-PL"/>
        </w:rPr>
        <w:t> – Całkowita wartość projektu</w:t>
      </w:r>
    </w:p>
    <w:p w14:paraId="1CC6F44F" w14:textId="77777777" w:rsidR="00D43D26" w:rsidRPr="00541676" w:rsidRDefault="00D43D26" w:rsidP="00E91E88">
      <w:pPr>
        <w:pStyle w:val="Tekstprzypisudolnego"/>
        <w:spacing w:before="100" w:beforeAutospacing="1" w:after="100" w:afterAutospacing="1"/>
        <w:rPr>
          <w:rFonts w:ascii="Arial" w:hAnsi="Arial" w:cs="Arial"/>
          <w:sz w:val="24"/>
          <w:szCs w:val="24"/>
        </w:rPr>
      </w:pPr>
      <w:r w:rsidRPr="00541676">
        <w:rPr>
          <w:rFonts w:ascii="Arial" w:eastAsia="Times New Roman" w:hAnsi="Arial" w:cs="Arial"/>
          <w:b/>
          <w:bCs/>
          <w:color w:val="212121"/>
          <w:sz w:val="24"/>
          <w:szCs w:val="24"/>
          <w:lang w:eastAsia="pl-PL"/>
        </w:rPr>
        <w:t>Lmp</w:t>
      </w:r>
      <w:r w:rsidRPr="00541676">
        <w:rPr>
          <w:rFonts w:ascii="Arial" w:eastAsia="Times New Roman" w:hAnsi="Arial" w:cs="Arial"/>
          <w:color w:val="212121"/>
          <w:sz w:val="24"/>
          <w:szCs w:val="24"/>
          <w:lang w:eastAsia="pl-PL"/>
        </w:rPr>
        <w:t> – Liczba miesięcy projektu (zaokrąglamy w górę do pełnych kalendarzowych miesięcy).</w:t>
      </w:r>
    </w:p>
  </w:footnote>
  <w:footnote w:id="8">
    <w:p w14:paraId="17972F27" w14:textId="77777777" w:rsidR="00D43D26" w:rsidRPr="00541676" w:rsidRDefault="00D43D26" w:rsidP="00E91E88">
      <w:pPr>
        <w:pStyle w:val="Tekstprzypisudolnego"/>
        <w:spacing w:before="100" w:beforeAutospacing="1" w:after="100" w:afterAutospacing="1"/>
        <w:rPr>
          <w:rFonts w:ascii="Arial"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We wniosku o dofinansowanie projektu należy</w:t>
      </w:r>
      <w:r w:rsidRPr="00541676">
        <w:rPr>
          <w:rFonts w:ascii="Arial" w:hAnsi="Arial" w:cs="Arial"/>
          <w:sz w:val="24"/>
          <w:szCs w:val="24"/>
        </w:rPr>
        <w:t xml:space="preserve"> wskazać rok, za jaki podawane są dane dotyczące rocznego obrotu wnioskodawcy.</w:t>
      </w:r>
    </w:p>
  </w:footnote>
  <w:footnote w:id="9">
    <w:p w14:paraId="37E24E51" w14:textId="171354AA" w:rsidR="0098232F" w:rsidRDefault="0098232F" w:rsidP="00E91E88">
      <w:pPr>
        <w:pStyle w:val="Tekstprzypisudolnego"/>
        <w:spacing w:before="100" w:beforeAutospacing="1" w:after="100" w:afterAutospacing="1"/>
      </w:pPr>
      <w:r w:rsidRPr="00C80F19">
        <w:rPr>
          <w:rStyle w:val="Odwoanieprzypisudolnego"/>
          <w:rFonts w:ascii="Arial" w:hAnsi="Arial" w:cs="Arial"/>
          <w:sz w:val="24"/>
          <w:szCs w:val="24"/>
        </w:rPr>
        <w:footnoteRef/>
      </w:r>
      <w:r w:rsidRPr="00C80F19">
        <w:rPr>
          <w:rFonts w:ascii="Arial" w:hAnsi="Arial" w:cs="Arial"/>
          <w:sz w:val="24"/>
          <w:szCs w:val="24"/>
        </w:rPr>
        <w:t xml:space="preserve"> W przypadku zmiany SzOP w późniejszym terminie przy ocenie lub potwierdzaniu spełniania kryterium w związku z art. 62 ustawy wdrożeniowej</w:t>
      </w:r>
      <w:r w:rsidRPr="00541676">
        <w:rPr>
          <w:rFonts w:ascii="Arial" w:hAnsi="Arial" w:cs="Arial"/>
          <w:sz w:val="24"/>
          <w:szCs w:val="24"/>
        </w:rPr>
        <w:t xml:space="preserve"> mogą mieć zastosowanie zapisy korzystniejsze dla wnioskodawcy. Decyzja w tym zakresie podejmowana będzie przez Instytucję Zarządzającą</w:t>
      </w:r>
      <w:r w:rsidR="00C150EC">
        <w:rPr>
          <w:rFonts w:ascii="Arial" w:hAnsi="Arial" w:cs="Arial"/>
          <w:sz w:val="24"/>
          <w:szCs w:val="24"/>
        </w:rPr>
        <w:t xml:space="preserve"> na wniosek beneficjenta</w:t>
      </w:r>
      <w:r w:rsidRPr="00541676">
        <w:rPr>
          <w:rFonts w:ascii="Arial" w:hAnsi="Arial" w:cs="Arial"/>
          <w:sz w:val="24"/>
          <w:szCs w:val="24"/>
        </w:rPr>
        <w:t>.</w:t>
      </w:r>
    </w:p>
  </w:footnote>
  <w:footnote w:id="10">
    <w:p w14:paraId="457251A0" w14:textId="2A3FA73E" w:rsidR="00AE7F30" w:rsidRPr="001F1543" w:rsidRDefault="00AE7F30" w:rsidP="00E91E88">
      <w:pPr>
        <w:pStyle w:val="Tekstprzypisudolnego"/>
        <w:spacing w:before="100" w:beforeAutospacing="1" w:after="100" w:afterAutospacing="1"/>
        <w:rPr>
          <w:rFonts w:ascii="Arial" w:hAnsi="Arial" w:cs="Arial"/>
          <w:sz w:val="24"/>
          <w:szCs w:val="24"/>
        </w:rPr>
      </w:pPr>
      <w:r w:rsidRPr="001F1543">
        <w:rPr>
          <w:rStyle w:val="Odwoanieprzypisudolnego"/>
          <w:rFonts w:ascii="Arial" w:hAnsi="Arial" w:cs="Arial"/>
          <w:sz w:val="24"/>
          <w:szCs w:val="24"/>
        </w:rPr>
        <w:footnoteRef/>
      </w:r>
      <w:r w:rsidRPr="001F1543">
        <w:rPr>
          <w:rFonts w:ascii="Arial" w:hAnsi="Arial" w:cs="Arial"/>
          <w:sz w:val="24"/>
          <w:szCs w:val="24"/>
        </w:rPr>
        <w:t xml:space="preserve"> Akredytacja, o której mowa w art. 36 ustawy z dnia 5 sierpnia 2022 r. o ekonomii społecznej wymagana jest w chwili podpisywania umowy o dofinansowanie realizacji projektu. Na etapie składania wniosku wystarczające jest oświadczenie Wnioskodawcy zawarte w treści wniosku dotyczące poddania się procesowi akredytacji. Umowy o dofinansowanie realizacji projektów zostaną podpisane tylko z podmiotami, które uzyskają akredytację i przedłożą ją Instytucji Zarządzającej (Urząd Marszałkowski – właściwy departament wdrażania).</w:t>
      </w:r>
    </w:p>
  </w:footnote>
  <w:footnote w:id="11">
    <w:p w14:paraId="38F182CF" w14:textId="77857721" w:rsidR="00E77F8B" w:rsidRPr="001F1543" w:rsidRDefault="00E77F8B" w:rsidP="00E91E88">
      <w:pPr>
        <w:pStyle w:val="Tekstprzypisudolnego"/>
        <w:spacing w:before="100" w:beforeAutospacing="1" w:after="100" w:afterAutospacing="1"/>
        <w:rPr>
          <w:rFonts w:ascii="Arial" w:hAnsi="Arial" w:cs="Arial"/>
          <w:sz w:val="24"/>
          <w:szCs w:val="24"/>
        </w:rPr>
      </w:pPr>
      <w:r w:rsidRPr="001F1543">
        <w:rPr>
          <w:rStyle w:val="Odwoanieprzypisudolnego"/>
          <w:rFonts w:ascii="Arial" w:hAnsi="Arial" w:cs="Arial"/>
          <w:b/>
          <w:bCs/>
          <w:sz w:val="24"/>
          <w:szCs w:val="24"/>
        </w:rPr>
        <w:footnoteRef/>
      </w:r>
      <w:r w:rsidRPr="001F1543">
        <w:rPr>
          <w:rFonts w:ascii="Arial" w:hAnsi="Arial" w:cs="Arial"/>
          <w:b/>
          <w:bCs/>
          <w:sz w:val="24"/>
          <w:szCs w:val="24"/>
        </w:rPr>
        <w:t xml:space="preserve"> </w:t>
      </w:r>
      <w:r w:rsidRPr="001F1543">
        <w:rPr>
          <w:rFonts w:ascii="Arial" w:hAnsi="Arial" w:cs="Arial"/>
          <w:sz w:val="24"/>
          <w:szCs w:val="24"/>
        </w:rPr>
        <w:t>Wyliczenia opierają się na danych o liczbie ludności w subregionie w stosunku do ogółu ludności w województwie (dane GUS z VI 2025 r.). Ostateczne kwoty całkowitej maksymalnej wartości projektów dla każdego subregionu zostaną wskazane w regulaminie konkursu i będą zależały od kursu euro obowiązującego w memencie ogłoszenia naboru.</w:t>
      </w:r>
    </w:p>
  </w:footnote>
  <w:footnote w:id="12">
    <w:p w14:paraId="3412403F" w14:textId="275FA82C" w:rsidR="00E77F8B" w:rsidRPr="001F1543" w:rsidRDefault="00E77F8B" w:rsidP="00E91E88">
      <w:pPr>
        <w:pStyle w:val="Tekstprzypisudolnego"/>
        <w:spacing w:before="100" w:beforeAutospacing="1" w:after="100" w:afterAutospacing="1"/>
        <w:rPr>
          <w:rFonts w:ascii="Arial" w:hAnsi="Arial" w:cs="Arial"/>
          <w:sz w:val="24"/>
          <w:szCs w:val="24"/>
        </w:rPr>
      </w:pPr>
      <w:r w:rsidRPr="001F1543">
        <w:rPr>
          <w:rStyle w:val="Odwoanieprzypisudolnego"/>
          <w:rFonts w:ascii="Arial" w:hAnsi="Arial" w:cs="Arial"/>
          <w:sz w:val="24"/>
          <w:szCs w:val="24"/>
        </w:rPr>
        <w:footnoteRef/>
      </w:r>
      <w:r w:rsidRPr="001F1543">
        <w:rPr>
          <w:rFonts w:ascii="Arial" w:hAnsi="Arial" w:cs="Arial"/>
          <w:sz w:val="24"/>
          <w:szCs w:val="24"/>
        </w:rPr>
        <w:t xml:space="preserve"> rozporządzenie Komisji (UE) 2023/2831 z dnia 13 grudnia 2023 r. w sprawie stosowania art. 107 i 108 Traktatu o funkcjonowaniu Unii Europejskiej do pomocy de minimis, które zastąpiło rozporządzenie Komisji (UE) nr 1407/2013 z dnia 18 grudnia 2013 r. w sprawie stosowania art. 107 i 108 Traktatu o funkcjonowaniu Unii Europejskiej do pomocy de minimis.</w:t>
      </w:r>
    </w:p>
  </w:footnote>
  <w:footnote w:id="13">
    <w:p w14:paraId="7D66F2FB" w14:textId="64F11B71" w:rsidR="00E77F8B" w:rsidRPr="00763A41" w:rsidRDefault="00E77F8B" w:rsidP="00E91E88">
      <w:pPr>
        <w:pStyle w:val="Tekstprzypisudolnego"/>
        <w:spacing w:before="100" w:beforeAutospacing="1" w:after="100" w:afterAutospacing="1"/>
        <w:rPr>
          <w:rFonts w:ascii="Arial" w:hAnsi="Arial" w:cs="Arial"/>
          <w:sz w:val="24"/>
          <w:szCs w:val="24"/>
        </w:rPr>
      </w:pPr>
      <w:r w:rsidRPr="001F1543">
        <w:rPr>
          <w:rStyle w:val="Odwoanieprzypisudolnego"/>
          <w:rFonts w:ascii="Arial" w:hAnsi="Arial" w:cs="Arial"/>
          <w:sz w:val="24"/>
          <w:szCs w:val="24"/>
        </w:rPr>
        <w:footnoteRef/>
      </w:r>
      <w:r w:rsidRPr="001F1543">
        <w:rPr>
          <w:rFonts w:ascii="Arial" w:hAnsi="Arial" w:cs="Arial"/>
          <w:sz w:val="24"/>
          <w:szCs w:val="24"/>
        </w:rPr>
        <w:t xml:space="preserve"> Zgodnie z interpretacją Ministerstwa Funduszy i Polityki Regionalnej alokację, o której mowa w przytoczonym zapisie Wytycznych należy rozumieć jako koszty bezpośrednie projektu.</w:t>
      </w:r>
    </w:p>
  </w:footnote>
  <w:footnote w:id="14">
    <w:p w14:paraId="60ACB787" w14:textId="77777777" w:rsidR="00817273" w:rsidRPr="003B1556" w:rsidRDefault="00817273" w:rsidP="00E91E88">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Pr>
          <w:rFonts w:ascii="Arial" w:hAnsi="Arial" w:cs="Arial"/>
          <w:sz w:val="24"/>
          <w:szCs w:val="24"/>
        </w:rPr>
        <w:t xml:space="preserve">omisji </w:t>
      </w:r>
      <w:r w:rsidRPr="003B1556">
        <w:rPr>
          <w:rFonts w:ascii="Arial" w:hAnsi="Arial" w:cs="Arial"/>
          <w:sz w:val="24"/>
          <w:szCs w:val="24"/>
        </w:rPr>
        <w:t>O</w:t>
      </w:r>
      <w:r>
        <w:rPr>
          <w:rFonts w:ascii="Arial" w:hAnsi="Arial" w:cs="Arial"/>
          <w:sz w:val="24"/>
          <w:szCs w:val="24"/>
        </w:rPr>
        <w:t xml:space="preserve">ceny </w:t>
      </w:r>
      <w:r w:rsidRPr="003B1556">
        <w:rPr>
          <w:rFonts w:ascii="Arial" w:hAnsi="Arial" w:cs="Arial"/>
          <w:sz w:val="24"/>
          <w:szCs w:val="24"/>
        </w:rPr>
        <w:t>P</w:t>
      </w:r>
      <w:r>
        <w:rPr>
          <w:rFonts w:ascii="Arial" w:hAnsi="Arial" w:cs="Arial"/>
          <w:sz w:val="24"/>
          <w:szCs w:val="24"/>
        </w:rPr>
        <w:t>rojektów</w:t>
      </w:r>
      <w:r w:rsidRPr="003B1556">
        <w:rPr>
          <w:rFonts w:ascii="Arial" w:hAnsi="Arial" w:cs="Arial"/>
          <w:sz w:val="24"/>
          <w:szCs w:val="24"/>
        </w:rPr>
        <w:t xml:space="preserve"> lub wynikających z ustaleń podjętych w toku negocjacji.</w:t>
      </w:r>
    </w:p>
  </w:footnote>
  <w:footnote w:id="15">
    <w:p w14:paraId="5D09A4B6" w14:textId="77777777" w:rsidR="00817273" w:rsidRPr="003B1556" w:rsidRDefault="00817273" w:rsidP="00E91E88">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Przez podjęcie negocjacji należy rozumieć przesłanie w wyznaczonym przez </w:t>
      </w:r>
      <w:r>
        <w:rPr>
          <w:rFonts w:ascii="Arial" w:hAnsi="Arial" w:cs="Arial"/>
          <w:sz w:val="24"/>
          <w:szCs w:val="24"/>
        </w:rPr>
        <w:t>Instytucję Zarządzającą</w:t>
      </w:r>
      <w:r w:rsidRPr="003B1556">
        <w:rPr>
          <w:rFonts w:ascii="Arial" w:hAnsi="Arial" w:cs="Arial"/>
          <w:sz w:val="24"/>
          <w:szCs w:val="24"/>
        </w:rPr>
        <w:t xml:space="preserve">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05CA" w14:textId="77777777" w:rsidR="00A66529" w:rsidRDefault="00A66529">
    <w:pPr>
      <w:pStyle w:val="Nagwek"/>
    </w:pPr>
  </w:p>
  <w:p w14:paraId="42E68342" w14:textId="77777777" w:rsidR="0006343E" w:rsidRDefault="0006343E"/>
  <w:p w14:paraId="03BAA4F8" w14:textId="77777777" w:rsidR="00A37E07" w:rsidRDefault="00A37E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D07E0" w14:textId="4555306C" w:rsidR="00996F8B" w:rsidRPr="000F4655" w:rsidRDefault="00B842D2" w:rsidP="000F4655">
    <w:pPr>
      <w:spacing w:before="100" w:beforeAutospacing="1" w:after="100" w:afterAutospacing="1" w:line="276" w:lineRule="auto"/>
      <w:rPr>
        <w:rFonts w:ascii="Arial" w:hAnsi="Arial"/>
        <w:sz w:val="24"/>
      </w:rPr>
    </w:pPr>
    <w:r w:rsidRPr="000F4655">
      <w:rPr>
        <w:rFonts w:ascii="Arial" w:hAnsi="Arial"/>
        <w:sz w:val="24"/>
      </w:rPr>
      <w:t>FUNDUSZE EUROPEJSKIE DLA KUJAW I POMORZA 2021-2027</w:t>
    </w:r>
  </w:p>
  <w:p w14:paraId="2BE23A05" w14:textId="58C9C6FE" w:rsidR="00FE7D85" w:rsidRDefault="00A21053" w:rsidP="00EE3367">
    <w:pPr>
      <w:spacing w:after="0" w:line="240" w:lineRule="auto"/>
      <w:ind w:left="9204" w:firstLine="10"/>
      <w:rPr>
        <w:rFonts w:ascii="Arial" w:hAnsi="Arial"/>
        <w:bCs/>
        <w:sz w:val="24"/>
      </w:rPr>
    </w:pPr>
    <w:r w:rsidRPr="00A21053">
      <w:rPr>
        <w:rFonts w:ascii="Arial" w:hAnsi="Arial"/>
        <w:bCs/>
        <w:sz w:val="24"/>
      </w:rPr>
      <w:t xml:space="preserve">Załącznik nr </w:t>
    </w:r>
    <w:r w:rsidR="00AD17CE">
      <w:rPr>
        <w:rFonts w:ascii="Arial" w:hAnsi="Arial"/>
        <w:bCs/>
        <w:sz w:val="24"/>
      </w:rPr>
      <w:t>1</w:t>
    </w:r>
    <w:r w:rsidR="00AD17CE" w:rsidRPr="00A21053">
      <w:rPr>
        <w:rFonts w:ascii="Arial" w:hAnsi="Arial"/>
        <w:bCs/>
        <w:sz w:val="24"/>
      </w:rPr>
      <w:t xml:space="preserve"> </w:t>
    </w:r>
    <w:r w:rsidRPr="00A21053">
      <w:rPr>
        <w:rFonts w:ascii="Arial" w:hAnsi="Arial"/>
        <w:bCs/>
        <w:sz w:val="24"/>
      </w:rPr>
      <w:t>do stanowiska nr 1/202</w:t>
    </w:r>
    <w:r>
      <w:rPr>
        <w:rFonts w:ascii="Arial" w:hAnsi="Arial"/>
        <w:bCs/>
        <w:sz w:val="24"/>
      </w:rPr>
      <w:t xml:space="preserve">6 </w:t>
    </w:r>
    <w:r w:rsidRPr="00A21053">
      <w:rPr>
        <w:rFonts w:ascii="Arial" w:hAnsi="Arial"/>
        <w:bCs/>
        <w:sz w:val="24"/>
      </w:rPr>
      <w:t>Grupy roboczej ds. EF</w:t>
    </w:r>
    <w:r>
      <w:rPr>
        <w:rFonts w:ascii="Arial" w:hAnsi="Arial"/>
        <w:bCs/>
        <w:sz w:val="24"/>
      </w:rPr>
      <w:t xml:space="preserve">S Plus </w:t>
    </w:r>
    <w:r w:rsidRPr="00A21053">
      <w:rPr>
        <w:rFonts w:ascii="Arial" w:hAnsi="Arial"/>
        <w:bCs/>
        <w:sz w:val="24"/>
      </w:rPr>
      <w:t xml:space="preserve">przy KM FEdKP 2021-2027 z </w:t>
    </w:r>
    <w:r>
      <w:rPr>
        <w:rFonts w:ascii="Arial" w:hAnsi="Arial"/>
        <w:bCs/>
        <w:sz w:val="24"/>
      </w:rPr>
      <w:t>12</w:t>
    </w:r>
    <w:r w:rsidRPr="00A21053">
      <w:rPr>
        <w:rFonts w:ascii="Arial" w:hAnsi="Arial"/>
        <w:bCs/>
        <w:sz w:val="24"/>
      </w:rPr>
      <w:t xml:space="preserve"> </w:t>
    </w:r>
    <w:r>
      <w:rPr>
        <w:rFonts w:ascii="Arial" w:hAnsi="Arial"/>
        <w:bCs/>
        <w:sz w:val="24"/>
      </w:rPr>
      <w:t>stycznia</w:t>
    </w:r>
    <w:r w:rsidRPr="00A21053">
      <w:rPr>
        <w:rFonts w:ascii="Arial" w:hAnsi="Arial"/>
        <w:bCs/>
        <w:sz w:val="24"/>
      </w:rPr>
      <w:t xml:space="preserve"> 202</w:t>
    </w:r>
    <w:r>
      <w:rPr>
        <w:rFonts w:ascii="Arial" w:hAnsi="Arial"/>
        <w:bCs/>
        <w:sz w:val="24"/>
      </w:rPr>
      <w:t>6</w:t>
    </w:r>
    <w:r w:rsidRPr="00A21053">
      <w:rPr>
        <w:rFonts w:ascii="Arial" w:hAnsi="Arial"/>
        <w:bCs/>
        <w:sz w:val="24"/>
      </w:rPr>
      <w:t xml:space="preserve">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2831"/>
    <w:multiLevelType w:val="hybridMultilevel"/>
    <w:tmpl w:val="A69666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A6323"/>
    <w:multiLevelType w:val="hybridMultilevel"/>
    <w:tmpl w:val="18D8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936FDF"/>
    <w:multiLevelType w:val="hybridMultilevel"/>
    <w:tmpl w:val="3E524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426F1"/>
    <w:multiLevelType w:val="hybridMultilevel"/>
    <w:tmpl w:val="A9DA799E"/>
    <w:lvl w:ilvl="0" w:tplc="0C9E6F9C">
      <w:start w:val="1"/>
      <w:numFmt w:val="upperLetter"/>
      <w:lvlText w:val="%1."/>
      <w:lvlJc w:val="left"/>
      <w:pPr>
        <w:ind w:left="360" w:hanging="360"/>
      </w:pPr>
      <w:rPr>
        <w:rFonts w:ascii="Arial" w:hAnsi="Arial" w:cs="Arial"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16388"/>
    <w:multiLevelType w:val="hybridMultilevel"/>
    <w:tmpl w:val="1EEEE8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B0F5A"/>
    <w:multiLevelType w:val="hybridMultilevel"/>
    <w:tmpl w:val="443884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0C553847"/>
    <w:multiLevelType w:val="hybridMultilevel"/>
    <w:tmpl w:val="58E00A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2C5A67"/>
    <w:multiLevelType w:val="hybridMultilevel"/>
    <w:tmpl w:val="F02C4EAE"/>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C02C61"/>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32A52F87"/>
    <w:multiLevelType w:val="hybridMultilevel"/>
    <w:tmpl w:val="3CC4B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0F29FD"/>
    <w:multiLevelType w:val="hybridMultilevel"/>
    <w:tmpl w:val="F4284258"/>
    <w:lvl w:ilvl="0" w:tplc="AEF0C4CA">
      <w:start w:val="1"/>
      <w:numFmt w:val="decimal"/>
      <w:lvlText w:val="%1."/>
      <w:lvlJc w:val="left"/>
      <w:pPr>
        <w:ind w:left="1060" w:hanging="360"/>
      </w:pPr>
    </w:lvl>
    <w:lvl w:ilvl="1" w:tplc="22509F0C">
      <w:start w:val="1"/>
      <w:numFmt w:val="decimal"/>
      <w:lvlText w:val="%2."/>
      <w:lvlJc w:val="left"/>
      <w:pPr>
        <w:ind w:left="1060" w:hanging="360"/>
      </w:pPr>
    </w:lvl>
    <w:lvl w:ilvl="2" w:tplc="27C2BE3E">
      <w:start w:val="1"/>
      <w:numFmt w:val="decimal"/>
      <w:lvlText w:val="%3."/>
      <w:lvlJc w:val="left"/>
      <w:pPr>
        <w:ind w:left="1060" w:hanging="360"/>
      </w:pPr>
    </w:lvl>
    <w:lvl w:ilvl="3" w:tplc="D046C94E">
      <w:start w:val="1"/>
      <w:numFmt w:val="decimal"/>
      <w:lvlText w:val="%4."/>
      <w:lvlJc w:val="left"/>
      <w:pPr>
        <w:ind w:left="1060" w:hanging="360"/>
      </w:pPr>
    </w:lvl>
    <w:lvl w:ilvl="4" w:tplc="30268F78">
      <w:start w:val="1"/>
      <w:numFmt w:val="decimal"/>
      <w:lvlText w:val="%5."/>
      <w:lvlJc w:val="left"/>
      <w:pPr>
        <w:ind w:left="1060" w:hanging="360"/>
      </w:pPr>
    </w:lvl>
    <w:lvl w:ilvl="5" w:tplc="835E22E2">
      <w:start w:val="1"/>
      <w:numFmt w:val="decimal"/>
      <w:lvlText w:val="%6."/>
      <w:lvlJc w:val="left"/>
      <w:pPr>
        <w:ind w:left="1060" w:hanging="360"/>
      </w:pPr>
    </w:lvl>
    <w:lvl w:ilvl="6" w:tplc="86C252E8">
      <w:start w:val="1"/>
      <w:numFmt w:val="decimal"/>
      <w:lvlText w:val="%7."/>
      <w:lvlJc w:val="left"/>
      <w:pPr>
        <w:ind w:left="1060" w:hanging="360"/>
      </w:pPr>
    </w:lvl>
    <w:lvl w:ilvl="7" w:tplc="22F0C482">
      <w:start w:val="1"/>
      <w:numFmt w:val="decimal"/>
      <w:lvlText w:val="%8."/>
      <w:lvlJc w:val="left"/>
      <w:pPr>
        <w:ind w:left="1060" w:hanging="360"/>
      </w:pPr>
    </w:lvl>
    <w:lvl w:ilvl="8" w:tplc="6CAEAF06">
      <w:start w:val="1"/>
      <w:numFmt w:val="decimal"/>
      <w:lvlText w:val="%9."/>
      <w:lvlJc w:val="left"/>
      <w:pPr>
        <w:ind w:left="1060" w:hanging="360"/>
      </w:pPr>
    </w:lvl>
  </w:abstractNum>
  <w:abstractNum w:abstractNumId="22"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E895497"/>
    <w:multiLevelType w:val="hybridMultilevel"/>
    <w:tmpl w:val="BB96F9A6"/>
    <w:lvl w:ilvl="0" w:tplc="19180A5E">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6" w15:restartNumberingAfterBreak="0">
    <w:nsid w:val="4F220F7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3564764"/>
    <w:multiLevelType w:val="hybridMultilevel"/>
    <w:tmpl w:val="ED86A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AC3F1E"/>
    <w:multiLevelType w:val="hybridMultilevel"/>
    <w:tmpl w:val="3E524B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E76F2E"/>
    <w:multiLevelType w:val="hybridMultilevel"/>
    <w:tmpl w:val="15EC7B4A"/>
    <w:lvl w:ilvl="0" w:tplc="2C981F30">
      <w:start w:val="1"/>
      <w:numFmt w:val="decimal"/>
      <w:lvlText w:val="%1."/>
      <w:lvlJc w:val="left"/>
      <w:pPr>
        <w:ind w:left="1080" w:hanging="360"/>
      </w:pPr>
    </w:lvl>
    <w:lvl w:ilvl="1" w:tplc="BD3060A0">
      <w:start w:val="1"/>
      <w:numFmt w:val="decimal"/>
      <w:lvlText w:val="%2."/>
      <w:lvlJc w:val="left"/>
      <w:pPr>
        <w:ind w:left="1080" w:hanging="360"/>
      </w:pPr>
    </w:lvl>
    <w:lvl w:ilvl="2" w:tplc="6F00C6B0">
      <w:start w:val="1"/>
      <w:numFmt w:val="decimal"/>
      <w:lvlText w:val="%3."/>
      <w:lvlJc w:val="left"/>
      <w:pPr>
        <w:ind w:left="1080" w:hanging="360"/>
      </w:pPr>
    </w:lvl>
    <w:lvl w:ilvl="3" w:tplc="E8024506">
      <w:start w:val="1"/>
      <w:numFmt w:val="decimal"/>
      <w:lvlText w:val="%4."/>
      <w:lvlJc w:val="left"/>
      <w:pPr>
        <w:ind w:left="1080" w:hanging="360"/>
      </w:pPr>
    </w:lvl>
    <w:lvl w:ilvl="4" w:tplc="728CD56E">
      <w:start w:val="1"/>
      <w:numFmt w:val="decimal"/>
      <w:lvlText w:val="%5."/>
      <w:lvlJc w:val="left"/>
      <w:pPr>
        <w:ind w:left="1080" w:hanging="360"/>
      </w:pPr>
    </w:lvl>
    <w:lvl w:ilvl="5" w:tplc="6938E204">
      <w:start w:val="1"/>
      <w:numFmt w:val="decimal"/>
      <w:lvlText w:val="%6."/>
      <w:lvlJc w:val="left"/>
      <w:pPr>
        <w:ind w:left="1080" w:hanging="360"/>
      </w:pPr>
    </w:lvl>
    <w:lvl w:ilvl="6" w:tplc="74509762">
      <w:start w:val="1"/>
      <w:numFmt w:val="decimal"/>
      <w:lvlText w:val="%7."/>
      <w:lvlJc w:val="left"/>
      <w:pPr>
        <w:ind w:left="1080" w:hanging="360"/>
      </w:pPr>
    </w:lvl>
    <w:lvl w:ilvl="7" w:tplc="FB7082F2">
      <w:start w:val="1"/>
      <w:numFmt w:val="decimal"/>
      <w:lvlText w:val="%8."/>
      <w:lvlJc w:val="left"/>
      <w:pPr>
        <w:ind w:left="1080" w:hanging="360"/>
      </w:pPr>
    </w:lvl>
    <w:lvl w:ilvl="8" w:tplc="F0929F82">
      <w:start w:val="1"/>
      <w:numFmt w:val="decimal"/>
      <w:lvlText w:val="%9."/>
      <w:lvlJc w:val="left"/>
      <w:pPr>
        <w:ind w:left="1080" w:hanging="360"/>
      </w:pPr>
    </w:lvl>
  </w:abstractNum>
  <w:abstractNum w:abstractNumId="34"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8"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2"/>
  </w:num>
  <w:num w:numId="2" w16cid:durableId="426662290">
    <w:abstractNumId w:val="36"/>
  </w:num>
  <w:num w:numId="3" w16cid:durableId="1705445052">
    <w:abstractNumId w:val="22"/>
  </w:num>
  <w:num w:numId="4" w16cid:durableId="295533029">
    <w:abstractNumId w:val="4"/>
  </w:num>
  <w:num w:numId="5" w16cid:durableId="581724086">
    <w:abstractNumId w:val="34"/>
  </w:num>
  <w:num w:numId="6" w16cid:durableId="2112970414">
    <w:abstractNumId w:val="31"/>
  </w:num>
  <w:num w:numId="7" w16cid:durableId="139813075">
    <w:abstractNumId w:val="7"/>
  </w:num>
  <w:num w:numId="8" w16cid:durableId="1309821674">
    <w:abstractNumId w:val="10"/>
  </w:num>
  <w:num w:numId="9" w16cid:durableId="654381968">
    <w:abstractNumId w:val="16"/>
  </w:num>
  <w:num w:numId="10" w16cid:durableId="951400918">
    <w:abstractNumId w:val="12"/>
  </w:num>
  <w:num w:numId="11" w16cid:durableId="76249048">
    <w:abstractNumId w:val="28"/>
  </w:num>
  <w:num w:numId="12" w16cid:durableId="1521623044">
    <w:abstractNumId w:val="14"/>
  </w:num>
  <w:num w:numId="13" w16cid:durableId="66802378">
    <w:abstractNumId w:val="32"/>
  </w:num>
  <w:num w:numId="14" w16cid:durableId="1924951966">
    <w:abstractNumId w:val="37"/>
  </w:num>
  <w:num w:numId="15" w16cid:durableId="1079598085">
    <w:abstractNumId w:val="19"/>
  </w:num>
  <w:num w:numId="16" w16cid:durableId="545407324">
    <w:abstractNumId w:val="0"/>
  </w:num>
  <w:num w:numId="17" w16cid:durableId="1739743942">
    <w:abstractNumId w:val="1"/>
  </w:num>
  <w:num w:numId="18" w16cid:durableId="131024431">
    <w:abstractNumId w:val="35"/>
  </w:num>
  <w:num w:numId="19" w16cid:durableId="231358743">
    <w:abstractNumId w:val="13"/>
  </w:num>
  <w:num w:numId="20" w16cid:durableId="509174144">
    <w:abstractNumId w:val="18"/>
  </w:num>
  <w:num w:numId="21" w16cid:durableId="391319345">
    <w:abstractNumId w:val="39"/>
  </w:num>
  <w:num w:numId="22" w16cid:durableId="1622034756">
    <w:abstractNumId w:val="38"/>
  </w:num>
  <w:num w:numId="23" w16cid:durableId="928850420">
    <w:abstractNumId w:val="25"/>
  </w:num>
  <w:num w:numId="24" w16cid:durableId="1505975789">
    <w:abstractNumId w:val="15"/>
  </w:num>
  <w:num w:numId="25" w16cid:durableId="6805936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85554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5973494">
    <w:abstractNumId w:val="8"/>
  </w:num>
  <w:num w:numId="28" w16cid:durableId="940794960">
    <w:abstractNumId w:val="26"/>
  </w:num>
  <w:num w:numId="29" w16cid:durableId="230968488">
    <w:abstractNumId w:val="20"/>
  </w:num>
  <w:num w:numId="30" w16cid:durableId="1878740590">
    <w:abstractNumId w:val="3"/>
  </w:num>
  <w:num w:numId="31" w16cid:durableId="1301498891">
    <w:abstractNumId w:val="17"/>
  </w:num>
  <w:num w:numId="32" w16cid:durableId="354623782">
    <w:abstractNumId w:val="29"/>
  </w:num>
  <w:num w:numId="33" w16cid:durableId="640378813">
    <w:abstractNumId w:val="5"/>
  </w:num>
  <w:num w:numId="34" w16cid:durableId="712850971">
    <w:abstractNumId w:val="30"/>
  </w:num>
  <w:num w:numId="35" w16cid:durableId="1820884183">
    <w:abstractNumId w:val="11"/>
  </w:num>
  <w:num w:numId="36" w16cid:durableId="1164512792">
    <w:abstractNumId w:val="27"/>
  </w:num>
  <w:num w:numId="37" w16cid:durableId="1738550929">
    <w:abstractNumId w:val="33"/>
  </w:num>
  <w:num w:numId="38" w16cid:durableId="1988782755">
    <w:abstractNumId w:val="21"/>
  </w:num>
  <w:num w:numId="39" w16cid:durableId="315375431">
    <w:abstractNumId w:val="23"/>
  </w:num>
  <w:num w:numId="40" w16cid:durableId="2141874379">
    <w:abstractNumId w:val="9"/>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ucyna Swoińska-Lasota">
    <w15:presenceInfo w15:providerId="AD" w15:userId="S-1-5-21-2619306676-2800222060-3362172700-11628"/>
  </w15:person>
  <w15:person w15:author="Piotr Bugajski">
    <w15:presenceInfo w15:providerId="AD" w15:userId="S-1-5-21-2619306676-2800222060-3362172700-11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043C"/>
    <w:rsid w:val="0000144A"/>
    <w:rsid w:val="0000164A"/>
    <w:rsid w:val="00003266"/>
    <w:rsid w:val="00004F63"/>
    <w:rsid w:val="00005F1E"/>
    <w:rsid w:val="0000669C"/>
    <w:rsid w:val="000066F2"/>
    <w:rsid w:val="000115AD"/>
    <w:rsid w:val="00011DDA"/>
    <w:rsid w:val="0001214D"/>
    <w:rsid w:val="000133E2"/>
    <w:rsid w:val="000137FB"/>
    <w:rsid w:val="00013FA9"/>
    <w:rsid w:val="00014925"/>
    <w:rsid w:val="00014F75"/>
    <w:rsid w:val="000179A8"/>
    <w:rsid w:val="0002314D"/>
    <w:rsid w:val="0002380E"/>
    <w:rsid w:val="00026B80"/>
    <w:rsid w:val="00026F84"/>
    <w:rsid w:val="00031057"/>
    <w:rsid w:val="0003120D"/>
    <w:rsid w:val="00031A0F"/>
    <w:rsid w:val="00034227"/>
    <w:rsid w:val="000357DC"/>
    <w:rsid w:val="00035F40"/>
    <w:rsid w:val="00037175"/>
    <w:rsid w:val="000376C1"/>
    <w:rsid w:val="0003776B"/>
    <w:rsid w:val="0004040E"/>
    <w:rsid w:val="00044260"/>
    <w:rsid w:val="000445E7"/>
    <w:rsid w:val="00044DBB"/>
    <w:rsid w:val="00046AF2"/>
    <w:rsid w:val="00047309"/>
    <w:rsid w:val="000522D3"/>
    <w:rsid w:val="000531DE"/>
    <w:rsid w:val="000545F7"/>
    <w:rsid w:val="00054631"/>
    <w:rsid w:val="00056922"/>
    <w:rsid w:val="00056F9D"/>
    <w:rsid w:val="00057FC9"/>
    <w:rsid w:val="000600B9"/>
    <w:rsid w:val="0006343E"/>
    <w:rsid w:val="00063F2E"/>
    <w:rsid w:val="00064017"/>
    <w:rsid w:val="00064367"/>
    <w:rsid w:val="000662BA"/>
    <w:rsid w:val="000706A3"/>
    <w:rsid w:val="00073221"/>
    <w:rsid w:val="000738BF"/>
    <w:rsid w:val="00073FE9"/>
    <w:rsid w:val="00075BF0"/>
    <w:rsid w:val="00080E1A"/>
    <w:rsid w:val="00080E66"/>
    <w:rsid w:val="00083329"/>
    <w:rsid w:val="00084E1D"/>
    <w:rsid w:val="00085C79"/>
    <w:rsid w:val="0008704C"/>
    <w:rsid w:val="000875DC"/>
    <w:rsid w:val="00090269"/>
    <w:rsid w:val="000902C1"/>
    <w:rsid w:val="00090D28"/>
    <w:rsid w:val="000915D9"/>
    <w:rsid w:val="00093F89"/>
    <w:rsid w:val="00095C48"/>
    <w:rsid w:val="00097DD7"/>
    <w:rsid w:val="000A036C"/>
    <w:rsid w:val="000A0FBB"/>
    <w:rsid w:val="000A119A"/>
    <w:rsid w:val="000A1712"/>
    <w:rsid w:val="000A1802"/>
    <w:rsid w:val="000A3E55"/>
    <w:rsid w:val="000A55FA"/>
    <w:rsid w:val="000A59A1"/>
    <w:rsid w:val="000B042B"/>
    <w:rsid w:val="000B091A"/>
    <w:rsid w:val="000B15DB"/>
    <w:rsid w:val="000B2B70"/>
    <w:rsid w:val="000B3182"/>
    <w:rsid w:val="000B4A5A"/>
    <w:rsid w:val="000B6589"/>
    <w:rsid w:val="000B73BC"/>
    <w:rsid w:val="000C1676"/>
    <w:rsid w:val="000C36D5"/>
    <w:rsid w:val="000C6929"/>
    <w:rsid w:val="000C6D96"/>
    <w:rsid w:val="000C709F"/>
    <w:rsid w:val="000D01A2"/>
    <w:rsid w:val="000D1563"/>
    <w:rsid w:val="000D41C9"/>
    <w:rsid w:val="000D4BAD"/>
    <w:rsid w:val="000D6214"/>
    <w:rsid w:val="000D650B"/>
    <w:rsid w:val="000D72F9"/>
    <w:rsid w:val="000E4428"/>
    <w:rsid w:val="000E5639"/>
    <w:rsid w:val="000F0B29"/>
    <w:rsid w:val="000F1690"/>
    <w:rsid w:val="000F38B3"/>
    <w:rsid w:val="000F4121"/>
    <w:rsid w:val="000F4655"/>
    <w:rsid w:val="001042A5"/>
    <w:rsid w:val="00104B27"/>
    <w:rsid w:val="0011231D"/>
    <w:rsid w:val="001154E5"/>
    <w:rsid w:val="00115A18"/>
    <w:rsid w:val="001201B5"/>
    <w:rsid w:val="00123FCD"/>
    <w:rsid w:val="00125970"/>
    <w:rsid w:val="00131A7C"/>
    <w:rsid w:val="00132159"/>
    <w:rsid w:val="00132E5E"/>
    <w:rsid w:val="0013348E"/>
    <w:rsid w:val="00134FC4"/>
    <w:rsid w:val="00137BF8"/>
    <w:rsid w:val="00141456"/>
    <w:rsid w:val="0014262B"/>
    <w:rsid w:val="0014346C"/>
    <w:rsid w:val="00144148"/>
    <w:rsid w:val="00144217"/>
    <w:rsid w:val="00144411"/>
    <w:rsid w:val="001453D3"/>
    <w:rsid w:val="00145FA5"/>
    <w:rsid w:val="00146F61"/>
    <w:rsid w:val="001509AE"/>
    <w:rsid w:val="00150D98"/>
    <w:rsid w:val="00150F54"/>
    <w:rsid w:val="001522C0"/>
    <w:rsid w:val="00153C19"/>
    <w:rsid w:val="001550FA"/>
    <w:rsid w:val="00155161"/>
    <w:rsid w:val="00155319"/>
    <w:rsid w:val="0015647F"/>
    <w:rsid w:val="00156ECB"/>
    <w:rsid w:val="00156FDF"/>
    <w:rsid w:val="00157CAA"/>
    <w:rsid w:val="00160A7B"/>
    <w:rsid w:val="00161F8B"/>
    <w:rsid w:val="001660ED"/>
    <w:rsid w:val="00170D15"/>
    <w:rsid w:val="00172A3E"/>
    <w:rsid w:val="00173631"/>
    <w:rsid w:val="0017463C"/>
    <w:rsid w:val="0017665F"/>
    <w:rsid w:val="00177529"/>
    <w:rsid w:val="0017774A"/>
    <w:rsid w:val="00177931"/>
    <w:rsid w:val="00180DB3"/>
    <w:rsid w:val="001819C6"/>
    <w:rsid w:val="00181CB1"/>
    <w:rsid w:val="001820E6"/>
    <w:rsid w:val="00184F4E"/>
    <w:rsid w:val="0018526E"/>
    <w:rsid w:val="00185BB6"/>
    <w:rsid w:val="0018608D"/>
    <w:rsid w:val="00186363"/>
    <w:rsid w:val="00190A35"/>
    <w:rsid w:val="00193858"/>
    <w:rsid w:val="00194D9A"/>
    <w:rsid w:val="001A07D6"/>
    <w:rsid w:val="001A31D4"/>
    <w:rsid w:val="001A43C4"/>
    <w:rsid w:val="001A46A9"/>
    <w:rsid w:val="001A51C0"/>
    <w:rsid w:val="001A537D"/>
    <w:rsid w:val="001A56BA"/>
    <w:rsid w:val="001B07E6"/>
    <w:rsid w:val="001B2B9E"/>
    <w:rsid w:val="001B3034"/>
    <w:rsid w:val="001B4143"/>
    <w:rsid w:val="001B668B"/>
    <w:rsid w:val="001C11F2"/>
    <w:rsid w:val="001C2608"/>
    <w:rsid w:val="001C424F"/>
    <w:rsid w:val="001C5CC2"/>
    <w:rsid w:val="001C6FA5"/>
    <w:rsid w:val="001D17AC"/>
    <w:rsid w:val="001D2EFE"/>
    <w:rsid w:val="001D43C5"/>
    <w:rsid w:val="001D586C"/>
    <w:rsid w:val="001D5EA3"/>
    <w:rsid w:val="001D6784"/>
    <w:rsid w:val="001D6834"/>
    <w:rsid w:val="001D78A1"/>
    <w:rsid w:val="001D7C5D"/>
    <w:rsid w:val="001E2FFB"/>
    <w:rsid w:val="001E5615"/>
    <w:rsid w:val="001E7401"/>
    <w:rsid w:val="001F14BE"/>
    <w:rsid w:val="001F1543"/>
    <w:rsid w:val="001F1864"/>
    <w:rsid w:val="001F1A2E"/>
    <w:rsid w:val="001F1C2E"/>
    <w:rsid w:val="001F41F5"/>
    <w:rsid w:val="001F470C"/>
    <w:rsid w:val="001F57A8"/>
    <w:rsid w:val="001F6757"/>
    <w:rsid w:val="001F7A0A"/>
    <w:rsid w:val="00202780"/>
    <w:rsid w:val="00202835"/>
    <w:rsid w:val="00204A20"/>
    <w:rsid w:val="00204FDE"/>
    <w:rsid w:val="0020684D"/>
    <w:rsid w:val="00212194"/>
    <w:rsid w:val="00213F32"/>
    <w:rsid w:val="002143DC"/>
    <w:rsid w:val="00216CB1"/>
    <w:rsid w:val="002200D1"/>
    <w:rsid w:val="00227A47"/>
    <w:rsid w:val="00230B84"/>
    <w:rsid w:val="002332FE"/>
    <w:rsid w:val="00235255"/>
    <w:rsid w:val="002362CB"/>
    <w:rsid w:val="0023687B"/>
    <w:rsid w:val="00237929"/>
    <w:rsid w:val="00240652"/>
    <w:rsid w:val="002419E6"/>
    <w:rsid w:val="002442A2"/>
    <w:rsid w:val="002473B7"/>
    <w:rsid w:val="00250617"/>
    <w:rsid w:val="00250798"/>
    <w:rsid w:val="00251E8C"/>
    <w:rsid w:val="00252438"/>
    <w:rsid w:val="00252FD5"/>
    <w:rsid w:val="00253D01"/>
    <w:rsid w:val="0025470B"/>
    <w:rsid w:val="00254F91"/>
    <w:rsid w:val="00257A24"/>
    <w:rsid w:val="00260E81"/>
    <w:rsid w:val="002617C1"/>
    <w:rsid w:val="0027161D"/>
    <w:rsid w:val="002727E0"/>
    <w:rsid w:val="0027437C"/>
    <w:rsid w:val="00280FA2"/>
    <w:rsid w:val="0028113F"/>
    <w:rsid w:val="00282FD7"/>
    <w:rsid w:val="00284903"/>
    <w:rsid w:val="00292E58"/>
    <w:rsid w:val="002933FB"/>
    <w:rsid w:val="002951F9"/>
    <w:rsid w:val="00296230"/>
    <w:rsid w:val="002A0BB0"/>
    <w:rsid w:val="002A0DC9"/>
    <w:rsid w:val="002A1117"/>
    <w:rsid w:val="002A1AE2"/>
    <w:rsid w:val="002A1BD4"/>
    <w:rsid w:val="002A6218"/>
    <w:rsid w:val="002A756F"/>
    <w:rsid w:val="002B254C"/>
    <w:rsid w:val="002B319C"/>
    <w:rsid w:val="002B5416"/>
    <w:rsid w:val="002B59C0"/>
    <w:rsid w:val="002B5B14"/>
    <w:rsid w:val="002C0CE9"/>
    <w:rsid w:val="002C2BCA"/>
    <w:rsid w:val="002C2BCD"/>
    <w:rsid w:val="002C6D2A"/>
    <w:rsid w:val="002C7376"/>
    <w:rsid w:val="002C76CA"/>
    <w:rsid w:val="002C794C"/>
    <w:rsid w:val="002D1EDA"/>
    <w:rsid w:val="002D2D87"/>
    <w:rsid w:val="002D5ACD"/>
    <w:rsid w:val="002D66B7"/>
    <w:rsid w:val="002D6B92"/>
    <w:rsid w:val="002E1242"/>
    <w:rsid w:val="002E1884"/>
    <w:rsid w:val="002E311A"/>
    <w:rsid w:val="002E5346"/>
    <w:rsid w:val="002F0486"/>
    <w:rsid w:val="002F101B"/>
    <w:rsid w:val="002F3986"/>
    <w:rsid w:val="002F44E9"/>
    <w:rsid w:val="002F5968"/>
    <w:rsid w:val="002F7FC5"/>
    <w:rsid w:val="00301343"/>
    <w:rsid w:val="00301DFF"/>
    <w:rsid w:val="003023E4"/>
    <w:rsid w:val="00303FB5"/>
    <w:rsid w:val="003054C8"/>
    <w:rsid w:val="003062F0"/>
    <w:rsid w:val="00306EC5"/>
    <w:rsid w:val="003128C4"/>
    <w:rsid w:val="00313508"/>
    <w:rsid w:val="0032006F"/>
    <w:rsid w:val="00321900"/>
    <w:rsid w:val="00321B6B"/>
    <w:rsid w:val="0032303E"/>
    <w:rsid w:val="00323C80"/>
    <w:rsid w:val="00324363"/>
    <w:rsid w:val="003245D7"/>
    <w:rsid w:val="00325A7E"/>
    <w:rsid w:val="00327028"/>
    <w:rsid w:val="00327DE7"/>
    <w:rsid w:val="00330CBB"/>
    <w:rsid w:val="00331652"/>
    <w:rsid w:val="003335EF"/>
    <w:rsid w:val="00333C22"/>
    <w:rsid w:val="0033420C"/>
    <w:rsid w:val="00334E76"/>
    <w:rsid w:val="0033721C"/>
    <w:rsid w:val="00337B26"/>
    <w:rsid w:val="00337E58"/>
    <w:rsid w:val="00340CE1"/>
    <w:rsid w:val="00343A09"/>
    <w:rsid w:val="00344B25"/>
    <w:rsid w:val="00344E0D"/>
    <w:rsid w:val="00346648"/>
    <w:rsid w:val="003469CA"/>
    <w:rsid w:val="003471D6"/>
    <w:rsid w:val="00350C7E"/>
    <w:rsid w:val="00351BFD"/>
    <w:rsid w:val="00351F37"/>
    <w:rsid w:val="00354384"/>
    <w:rsid w:val="00356CAA"/>
    <w:rsid w:val="00360896"/>
    <w:rsid w:val="0036383B"/>
    <w:rsid w:val="00364C49"/>
    <w:rsid w:val="0036597F"/>
    <w:rsid w:val="00365C78"/>
    <w:rsid w:val="00372A2F"/>
    <w:rsid w:val="00372B11"/>
    <w:rsid w:val="00372FF9"/>
    <w:rsid w:val="00373A1E"/>
    <w:rsid w:val="0037555F"/>
    <w:rsid w:val="003757A9"/>
    <w:rsid w:val="00375C95"/>
    <w:rsid w:val="0037672F"/>
    <w:rsid w:val="00382DE2"/>
    <w:rsid w:val="003830BC"/>
    <w:rsid w:val="00383104"/>
    <w:rsid w:val="003863C5"/>
    <w:rsid w:val="00387911"/>
    <w:rsid w:val="003906A2"/>
    <w:rsid w:val="003911B0"/>
    <w:rsid w:val="00392359"/>
    <w:rsid w:val="00396C2D"/>
    <w:rsid w:val="003A1C39"/>
    <w:rsid w:val="003A25B4"/>
    <w:rsid w:val="003A4C02"/>
    <w:rsid w:val="003A548C"/>
    <w:rsid w:val="003A58AD"/>
    <w:rsid w:val="003A5F68"/>
    <w:rsid w:val="003B0759"/>
    <w:rsid w:val="003B1556"/>
    <w:rsid w:val="003B1C4A"/>
    <w:rsid w:val="003B2EFC"/>
    <w:rsid w:val="003B3306"/>
    <w:rsid w:val="003B37FC"/>
    <w:rsid w:val="003B56A6"/>
    <w:rsid w:val="003B6B9A"/>
    <w:rsid w:val="003B758E"/>
    <w:rsid w:val="003B7D11"/>
    <w:rsid w:val="003B7DFB"/>
    <w:rsid w:val="003C1482"/>
    <w:rsid w:val="003C1E33"/>
    <w:rsid w:val="003C482F"/>
    <w:rsid w:val="003C5354"/>
    <w:rsid w:val="003C57F0"/>
    <w:rsid w:val="003D08B7"/>
    <w:rsid w:val="003D1657"/>
    <w:rsid w:val="003D5B28"/>
    <w:rsid w:val="003D6E3E"/>
    <w:rsid w:val="003E223B"/>
    <w:rsid w:val="003E381C"/>
    <w:rsid w:val="003E40EE"/>
    <w:rsid w:val="003E49CB"/>
    <w:rsid w:val="003E4BDE"/>
    <w:rsid w:val="003E7004"/>
    <w:rsid w:val="003F10FD"/>
    <w:rsid w:val="003F3C3C"/>
    <w:rsid w:val="003F5BA3"/>
    <w:rsid w:val="003F6416"/>
    <w:rsid w:val="003F6B52"/>
    <w:rsid w:val="003F6E78"/>
    <w:rsid w:val="003F78D6"/>
    <w:rsid w:val="00402B50"/>
    <w:rsid w:val="004051D3"/>
    <w:rsid w:val="00410DE8"/>
    <w:rsid w:val="00411F75"/>
    <w:rsid w:val="00412FB6"/>
    <w:rsid w:val="004135A1"/>
    <w:rsid w:val="00415EC4"/>
    <w:rsid w:val="00416235"/>
    <w:rsid w:val="004166CD"/>
    <w:rsid w:val="004214F4"/>
    <w:rsid w:val="00423400"/>
    <w:rsid w:val="0042360B"/>
    <w:rsid w:val="00423E3A"/>
    <w:rsid w:val="0042459F"/>
    <w:rsid w:val="00425BA5"/>
    <w:rsid w:val="004266BA"/>
    <w:rsid w:val="004320FF"/>
    <w:rsid w:val="004328A7"/>
    <w:rsid w:val="00433F7F"/>
    <w:rsid w:val="00434999"/>
    <w:rsid w:val="00434E57"/>
    <w:rsid w:val="0044040C"/>
    <w:rsid w:val="00440BDD"/>
    <w:rsid w:val="00440E30"/>
    <w:rsid w:val="004416F3"/>
    <w:rsid w:val="004468B4"/>
    <w:rsid w:val="00447632"/>
    <w:rsid w:val="004506FC"/>
    <w:rsid w:val="00450795"/>
    <w:rsid w:val="00450846"/>
    <w:rsid w:val="00451209"/>
    <w:rsid w:val="004538E7"/>
    <w:rsid w:val="0045651D"/>
    <w:rsid w:val="0046095A"/>
    <w:rsid w:val="00460A05"/>
    <w:rsid w:val="0046108C"/>
    <w:rsid w:val="004612F6"/>
    <w:rsid w:val="00463EAF"/>
    <w:rsid w:val="00463F3D"/>
    <w:rsid w:val="0046486D"/>
    <w:rsid w:val="00464948"/>
    <w:rsid w:val="00464D1B"/>
    <w:rsid w:val="00467D7D"/>
    <w:rsid w:val="00470612"/>
    <w:rsid w:val="00470DB2"/>
    <w:rsid w:val="00473360"/>
    <w:rsid w:val="00474397"/>
    <w:rsid w:val="0047600F"/>
    <w:rsid w:val="004776FD"/>
    <w:rsid w:val="00477989"/>
    <w:rsid w:val="00483608"/>
    <w:rsid w:val="00485E29"/>
    <w:rsid w:val="00486711"/>
    <w:rsid w:val="00490247"/>
    <w:rsid w:val="00491630"/>
    <w:rsid w:val="00491BBE"/>
    <w:rsid w:val="00492C5A"/>
    <w:rsid w:val="00493994"/>
    <w:rsid w:val="00494BCC"/>
    <w:rsid w:val="00497749"/>
    <w:rsid w:val="004A1866"/>
    <w:rsid w:val="004A3DBC"/>
    <w:rsid w:val="004A4FBE"/>
    <w:rsid w:val="004B0694"/>
    <w:rsid w:val="004B3ED6"/>
    <w:rsid w:val="004B6061"/>
    <w:rsid w:val="004B61E6"/>
    <w:rsid w:val="004B6CC0"/>
    <w:rsid w:val="004C59CB"/>
    <w:rsid w:val="004C686E"/>
    <w:rsid w:val="004D0C27"/>
    <w:rsid w:val="004D1599"/>
    <w:rsid w:val="004D367B"/>
    <w:rsid w:val="004D5DA8"/>
    <w:rsid w:val="004E0723"/>
    <w:rsid w:val="004E24AE"/>
    <w:rsid w:val="004E4D09"/>
    <w:rsid w:val="004E6043"/>
    <w:rsid w:val="004F211E"/>
    <w:rsid w:val="004F2B0F"/>
    <w:rsid w:val="004F5089"/>
    <w:rsid w:val="004F5DA6"/>
    <w:rsid w:val="004F605C"/>
    <w:rsid w:val="004F66EE"/>
    <w:rsid w:val="004F6DD9"/>
    <w:rsid w:val="004F738E"/>
    <w:rsid w:val="004F7B73"/>
    <w:rsid w:val="00502C57"/>
    <w:rsid w:val="00506357"/>
    <w:rsid w:val="00510A7B"/>
    <w:rsid w:val="005119C9"/>
    <w:rsid w:val="00512A0A"/>
    <w:rsid w:val="00512B68"/>
    <w:rsid w:val="00513B1A"/>
    <w:rsid w:val="00513E8E"/>
    <w:rsid w:val="00514E00"/>
    <w:rsid w:val="005162B3"/>
    <w:rsid w:val="00516B6C"/>
    <w:rsid w:val="005202EB"/>
    <w:rsid w:val="005204A5"/>
    <w:rsid w:val="0052092A"/>
    <w:rsid w:val="00522C06"/>
    <w:rsid w:val="00522CB7"/>
    <w:rsid w:val="0052704A"/>
    <w:rsid w:val="005320F7"/>
    <w:rsid w:val="00534028"/>
    <w:rsid w:val="00534671"/>
    <w:rsid w:val="00535F49"/>
    <w:rsid w:val="00536295"/>
    <w:rsid w:val="00536457"/>
    <w:rsid w:val="00536488"/>
    <w:rsid w:val="00536862"/>
    <w:rsid w:val="0053789D"/>
    <w:rsid w:val="005400C3"/>
    <w:rsid w:val="00540E3E"/>
    <w:rsid w:val="00541676"/>
    <w:rsid w:val="005430B4"/>
    <w:rsid w:val="005475E3"/>
    <w:rsid w:val="0055013A"/>
    <w:rsid w:val="005509B3"/>
    <w:rsid w:val="00555F72"/>
    <w:rsid w:val="00556590"/>
    <w:rsid w:val="005567DA"/>
    <w:rsid w:val="00560873"/>
    <w:rsid w:val="005611CF"/>
    <w:rsid w:val="0056171D"/>
    <w:rsid w:val="00561C56"/>
    <w:rsid w:val="00563870"/>
    <w:rsid w:val="005678DB"/>
    <w:rsid w:val="00567B84"/>
    <w:rsid w:val="00570449"/>
    <w:rsid w:val="005712D2"/>
    <w:rsid w:val="005724E4"/>
    <w:rsid w:val="00572F47"/>
    <w:rsid w:val="0057338F"/>
    <w:rsid w:val="0057542F"/>
    <w:rsid w:val="0057551E"/>
    <w:rsid w:val="0057555F"/>
    <w:rsid w:val="005766E3"/>
    <w:rsid w:val="005770CB"/>
    <w:rsid w:val="005828E6"/>
    <w:rsid w:val="00582FB3"/>
    <w:rsid w:val="00583BEF"/>
    <w:rsid w:val="00585A6D"/>
    <w:rsid w:val="00586DA3"/>
    <w:rsid w:val="005904F9"/>
    <w:rsid w:val="00590C41"/>
    <w:rsid w:val="00592B3A"/>
    <w:rsid w:val="0059320E"/>
    <w:rsid w:val="005944D3"/>
    <w:rsid w:val="00594FA0"/>
    <w:rsid w:val="00595F8C"/>
    <w:rsid w:val="005A1459"/>
    <w:rsid w:val="005A18DC"/>
    <w:rsid w:val="005A4707"/>
    <w:rsid w:val="005A6809"/>
    <w:rsid w:val="005A691C"/>
    <w:rsid w:val="005B379B"/>
    <w:rsid w:val="005B3A6A"/>
    <w:rsid w:val="005B5830"/>
    <w:rsid w:val="005B7B9F"/>
    <w:rsid w:val="005C18E1"/>
    <w:rsid w:val="005C3BDF"/>
    <w:rsid w:val="005C4286"/>
    <w:rsid w:val="005C7612"/>
    <w:rsid w:val="005D0B69"/>
    <w:rsid w:val="005D533C"/>
    <w:rsid w:val="005E1F66"/>
    <w:rsid w:val="005E2461"/>
    <w:rsid w:val="005E2E20"/>
    <w:rsid w:val="005E3E81"/>
    <w:rsid w:val="005E51DC"/>
    <w:rsid w:val="005E6A0A"/>
    <w:rsid w:val="005F2027"/>
    <w:rsid w:val="005F2E30"/>
    <w:rsid w:val="005F30AB"/>
    <w:rsid w:val="005F5710"/>
    <w:rsid w:val="00601760"/>
    <w:rsid w:val="006020B3"/>
    <w:rsid w:val="00603881"/>
    <w:rsid w:val="00606715"/>
    <w:rsid w:val="00606CE4"/>
    <w:rsid w:val="00607E4E"/>
    <w:rsid w:val="00610DD1"/>
    <w:rsid w:val="00611193"/>
    <w:rsid w:val="00612F22"/>
    <w:rsid w:val="00615AC6"/>
    <w:rsid w:val="00616505"/>
    <w:rsid w:val="0062485D"/>
    <w:rsid w:val="00625B9E"/>
    <w:rsid w:val="00627356"/>
    <w:rsid w:val="00627704"/>
    <w:rsid w:val="0063050C"/>
    <w:rsid w:val="006314BE"/>
    <w:rsid w:val="0063457C"/>
    <w:rsid w:val="0063478D"/>
    <w:rsid w:val="00634D15"/>
    <w:rsid w:val="00635325"/>
    <w:rsid w:val="006357AB"/>
    <w:rsid w:val="00635F8A"/>
    <w:rsid w:val="00640FA4"/>
    <w:rsid w:val="0064175C"/>
    <w:rsid w:val="00642CCE"/>
    <w:rsid w:val="006470C3"/>
    <w:rsid w:val="006508E7"/>
    <w:rsid w:val="00651C14"/>
    <w:rsid w:val="00651DEE"/>
    <w:rsid w:val="00653B62"/>
    <w:rsid w:val="006543DC"/>
    <w:rsid w:val="00660FC9"/>
    <w:rsid w:val="0066160A"/>
    <w:rsid w:val="00662A04"/>
    <w:rsid w:val="00663F14"/>
    <w:rsid w:val="006646AA"/>
    <w:rsid w:val="00664C24"/>
    <w:rsid w:val="006658BB"/>
    <w:rsid w:val="00667D62"/>
    <w:rsid w:val="006700D2"/>
    <w:rsid w:val="0067047D"/>
    <w:rsid w:val="00670AF5"/>
    <w:rsid w:val="00670F97"/>
    <w:rsid w:val="0067100F"/>
    <w:rsid w:val="006730CE"/>
    <w:rsid w:val="0067478F"/>
    <w:rsid w:val="00676670"/>
    <w:rsid w:val="00680CE7"/>
    <w:rsid w:val="00682209"/>
    <w:rsid w:val="006832B4"/>
    <w:rsid w:val="00683731"/>
    <w:rsid w:val="00683B25"/>
    <w:rsid w:val="00683EAB"/>
    <w:rsid w:val="006854DD"/>
    <w:rsid w:val="00685EAA"/>
    <w:rsid w:val="00686896"/>
    <w:rsid w:val="006909D3"/>
    <w:rsid w:val="00690F02"/>
    <w:rsid w:val="0069247F"/>
    <w:rsid w:val="006955D6"/>
    <w:rsid w:val="00697FE8"/>
    <w:rsid w:val="006A146B"/>
    <w:rsid w:val="006A1D29"/>
    <w:rsid w:val="006A50A6"/>
    <w:rsid w:val="006A7D8F"/>
    <w:rsid w:val="006A7FE7"/>
    <w:rsid w:val="006B06A7"/>
    <w:rsid w:val="006B0F2A"/>
    <w:rsid w:val="006B286E"/>
    <w:rsid w:val="006B2E63"/>
    <w:rsid w:val="006B3EB2"/>
    <w:rsid w:val="006B68FB"/>
    <w:rsid w:val="006B777A"/>
    <w:rsid w:val="006C4936"/>
    <w:rsid w:val="006C536A"/>
    <w:rsid w:val="006C6E3B"/>
    <w:rsid w:val="006C733D"/>
    <w:rsid w:val="006C76BE"/>
    <w:rsid w:val="006D3533"/>
    <w:rsid w:val="006D3819"/>
    <w:rsid w:val="006D3D98"/>
    <w:rsid w:val="006D45FD"/>
    <w:rsid w:val="006D4B0E"/>
    <w:rsid w:val="006D4E59"/>
    <w:rsid w:val="006D5756"/>
    <w:rsid w:val="006E0B2C"/>
    <w:rsid w:val="006E1709"/>
    <w:rsid w:val="006E1AFA"/>
    <w:rsid w:val="006E1FEF"/>
    <w:rsid w:val="006E5089"/>
    <w:rsid w:val="006F02D7"/>
    <w:rsid w:val="006F15C5"/>
    <w:rsid w:val="006F1718"/>
    <w:rsid w:val="006F1D72"/>
    <w:rsid w:val="006F20D6"/>
    <w:rsid w:val="006F3092"/>
    <w:rsid w:val="006F3F5E"/>
    <w:rsid w:val="006F635A"/>
    <w:rsid w:val="006F671B"/>
    <w:rsid w:val="006F7CFA"/>
    <w:rsid w:val="006F7DDD"/>
    <w:rsid w:val="0070202B"/>
    <w:rsid w:val="00703B93"/>
    <w:rsid w:val="0071027D"/>
    <w:rsid w:val="00711281"/>
    <w:rsid w:val="00711E48"/>
    <w:rsid w:val="007128E2"/>
    <w:rsid w:val="007157F9"/>
    <w:rsid w:val="007167BA"/>
    <w:rsid w:val="00723018"/>
    <w:rsid w:val="007240C6"/>
    <w:rsid w:val="00726241"/>
    <w:rsid w:val="00727158"/>
    <w:rsid w:val="00730A34"/>
    <w:rsid w:val="0073172F"/>
    <w:rsid w:val="007323FD"/>
    <w:rsid w:val="00735934"/>
    <w:rsid w:val="0073785A"/>
    <w:rsid w:val="00737CCC"/>
    <w:rsid w:val="00740A00"/>
    <w:rsid w:val="0074183B"/>
    <w:rsid w:val="00742629"/>
    <w:rsid w:val="00744996"/>
    <w:rsid w:val="00744AAE"/>
    <w:rsid w:val="00744DD0"/>
    <w:rsid w:val="00745288"/>
    <w:rsid w:val="00745E7E"/>
    <w:rsid w:val="007470E9"/>
    <w:rsid w:val="00751A6C"/>
    <w:rsid w:val="007531F0"/>
    <w:rsid w:val="007539C4"/>
    <w:rsid w:val="007542DA"/>
    <w:rsid w:val="00754620"/>
    <w:rsid w:val="00755F89"/>
    <w:rsid w:val="00757232"/>
    <w:rsid w:val="00762B33"/>
    <w:rsid w:val="00763A41"/>
    <w:rsid w:val="00770134"/>
    <w:rsid w:val="00775B1B"/>
    <w:rsid w:val="00776F51"/>
    <w:rsid w:val="00777FAA"/>
    <w:rsid w:val="007807D0"/>
    <w:rsid w:val="00781D9D"/>
    <w:rsid w:val="0078264D"/>
    <w:rsid w:val="00782F3A"/>
    <w:rsid w:val="00784BCD"/>
    <w:rsid w:val="0078551B"/>
    <w:rsid w:val="00786FB0"/>
    <w:rsid w:val="00787154"/>
    <w:rsid w:val="007922EF"/>
    <w:rsid w:val="0079375E"/>
    <w:rsid w:val="00793F60"/>
    <w:rsid w:val="00795921"/>
    <w:rsid w:val="00796A7B"/>
    <w:rsid w:val="007A31E7"/>
    <w:rsid w:val="007A3532"/>
    <w:rsid w:val="007A7CE5"/>
    <w:rsid w:val="007B1199"/>
    <w:rsid w:val="007B27BF"/>
    <w:rsid w:val="007B3345"/>
    <w:rsid w:val="007B367C"/>
    <w:rsid w:val="007B4786"/>
    <w:rsid w:val="007B4F1B"/>
    <w:rsid w:val="007B75ED"/>
    <w:rsid w:val="007C043B"/>
    <w:rsid w:val="007C0625"/>
    <w:rsid w:val="007C3153"/>
    <w:rsid w:val="007C40CA"/>
    <w:rsid w:val="007C65E9"/>
    <w:rsid w:val="007C6FEE"/>
    <w:rsid w:val="007C7821"/>
    <w:rsid w:val="007D0085"/>
    <w:rsid w:val="007D0800"/>
    <w:rsid w:val="007D0DDE"/>
    <w:rsid w:val="007D13DB"/>
    <w:rsid w:val="007D6CD6"/>
    <w:rsid w:val="007E292F"/>
    <w:rsid w:val="007E2BE0"/>
    <w:rsid w:val="007E4682"/>
    <w:rsid w:val="007E4AB1"/>
    <w:rsid w:val="007E5A26"/>
    <w:rsid w:val="007E7333"/>
    <w:rsid w:val="007E7967"/>
    <w:rsid w:val="007F0AA9"/>
    <w:rsid w:val="007F1347"/>
    <w:rsid w:val="007F1A6C"/>
    <w:rsid w:val="007F1C38"/>
    <w:rsid w:val="007F2033"/>
    <w:rsid w:val="007F2F9E"/>
    <w:rsid w:val="007F2FDE"/>
    <w:rsid w:val="007F4B22"/>
    <w:rsid w:val="007F657C"/>
    <w:rsid w:val="007F68A9"/>
    <w:rsid w:val="007F76E9"/>
    <w:rsid w:val="00807F70"/>
    <w:rsid w:val="0081074B"/>
    <w:rsid w:val="00812957"/>
    <w:rsid w:val="008135A6"/>
    <w:rsid w:val="00813CEA"/>
    <w:rsid w:val="00815ACC"/>
    <w:rsid w:val="00817273"/>
    <w:rsid w:val="00820796"/>
    <w:rsid w:val="0082197F"/>
    <w:rsid w:val="008219E0"/>
    <w:rsid w:val="00822EE3"/>
    <w:rsid w:val="0083153E"/>
    <w:rsid w:val="00832065"/>
    <w:rsid w:val="00834701"/>
    <w:rsid w:val="008351CF"/>
    <w:rsid w:val="00840C7A"/>
    <w:rsid w:val="00841175"/>
    <w:rsid w:val="00845917"/>
    <w:rsid w:val="00847381"/>
    <w:rsid w:val="0084790D"/>
    <w:rsid w:val="008501E9"/>
    <w:rsid w:val="00852B1C"/>
    <w:rsid w:val="00852DB3"/>
    <w:rsid w:val="00855AA3"/>
    <w:rsid w:val="008614BC"/>
    <w:rsid w:val="008634FE"/>
    <w:rsid w:val="0086616B"/>
    <w:rsid w:val="008676E1"/>
    <w:rsid w:val="008741CC"/>
    <w:rsid w:val="00876FA5"/>
    <w:rsid w:val="00877A41"/>
    <w:rsid w:val="00880371"/>
    <w:rsid w:val="008810FC"/>
    <w:rsid w:val="008840BE"/>
    <w:rsid w:val="008844FC"/>
    <w:rsid w:val="00884D82"/>
    <w:rsid w:val="00885AD2"/>
    <w:rsid w:val="008876AB"/>
    <w:rsid w:val="008878C0"/>
    <w:rsid w:val="00890159"/>
    <w:rsid w:val="0089040A"/>
    <w:rsid w:val="0089066E"/>
    <w:rsid w:val="00893B99"/>
    <w:rsid w:val="008945D4"/>
    <w:rsid w:val="00894B22"/>
    <w:rsid w:val="0089575F"/>
    <w:rsid w:val="00896955"/>
    <w:rsid w:val="00897633"/>
    <w:rsid w:val="00897A1F"/>
    <w:rsid w:val="008A1070"/>
    <w:rsid w:val="008A1376"/>
    <w:rsid w:val="008A18C3"/>
    <w:rsid w:val="008A30AC"/>
    <w:rsid w:val="008A35FB"/>
    <w:rsid w:val="008A3A5F"/>
    <w:rsid w:val="008A44C3"/>
    <w:rsid w:val="008A666D"/>
    <w:rsid w:val="008B0724"/>
    <w:rsid w:val="008B2CD1"/>
    <w:rsid w:val="008B3F8B"/>
    <w:rsid w:val="008B442E"/>
    <w:rsid w:val="008B56E9"/>
    <w:rsid w:val="008B5804"/>
    <w:rsid w:val="008B7374"/>
    <w:rsid w:val="008B7CCD"/>
    <w:rsid w:val="008C2BB4"/>
    <w:rsid w:val="008C2F1C"/>
    <w:rsid w:val="008C3A34"/>
    <w:rsid w:val="008C54ED"/>
    <w:rsid w:val="008C58A6"/>
    <w:rsid w:val="008C5A63"/>
    <w:rsid w:val="008C6E88"/>
    <w:rsid w:val="008D073E"/>
    <w:rsid w:val="008D0F3C"/>
    <w:rsid w:val="008D0F9D"/>
    <w:rsid w:val="008D2B26"/>
    <w:rsid w:val="008D2BE3"/>
    <w:rsid w:val="008D2CA1"/>
    <w:rsid w:val="008D4AEC"/>
    <w:rsid w:val="008D5E62"/>
    <w:rsid w:val="008D7942"/>
    <w:rsid w:val="008D7F37"/>
    <w:rsid w:val="008E300A"/>
    <w:rsid w:val="008E3C75"/>
    <w:rsid w:val="008E3DA7"/>
    <w:rsid w:val="008E4527"/>
    <w:rsid w:val="008E4DC9"/>
    <w:rsid w:val="008E6B2F"/>
    <w:rsid w:val="008F2F81"/>
    <w:rsid w:val="008F34E1"/>
    <w:rsid w:val="008F4028"/>
    <w:rsid w:val="008F45ED"/>
    <w:rsid w:val="008F4FCE"/>
    <w:rsid w:val="008F52CB"/>
    <w:rsid w:val="008F632C"/>
    <w:rsid w:val="008F662F"/>
    <w:rsid w:val="008F6A87"/>
    <w:rsid w:val="00900C0A"/>
    <w:rsid w:val="00901C77"/>
    <w:rsid w:val="00901CE7"/>
    <w:rsid w:val="00902479"/>
    <w:rsid w:val="00904E1F"/>
    <w:rsid w:val="00905888"/>
    <w:rsid w:val="009072A3"/>
    <w:rsid w:val="0091110E"/>
    <w:rsid w:val="009113B9"/>
    <w:rsid w:val="00912476"/>
    <w:rsid w:val="009127E1"/>
    <w:rsid w:val="00914C3F"/>
    <w:rsid w:val="009160A6"/>
    <w:rsid w:val="0091693A"/>
    <w:rsid w:val="009208B3"/>
    <w:rsid w:val="00922141"/>
    <w:rsid w:val="009232DF"/>
    <w:rsid w:val="009233AB"/>
    <w:rsid w:val="00924EA3"/>
    <w:rsid w:val="00925B28"/>
    <w:rsid w:val="00927493"/>
    <w:rsid w:val="00927FFD"/>
    <w:rsid w:val="00930731"/>
    <w:rsid w:val="00934374"/>
    <w:rsid w:val="00934CE9"/>
    <w:rsid w:val="00934E00"/>
    <w:rsid w:val="009403BF"/>
    <w:rsid w:val="009409DE"/>
    <w:rsid w:val="0094327F"/>
    <w:rsid w:val="00944630"/>
    <w:rsid w:val="00944D67"/>
    <w:rsid w:val="00944DC0"/>
    <w:rsid w:val="00951F8A"/>
    <w:rsid w:val="009543BB"/>
    <w:rsid w:val="009549FF"/>
    <w:rsid w:val="00955930"/>
    <w:rsid w:val="00955B9B"/>
    <w:rsid w:val="0096089B"/>
    <w:rsid w:val="00961518"/>
    <w:rsid w:val="00961C54"/>
    <w:rsid w:val="00963220"/>
    <w:rsid w:val="009638EF"/>
    <w:rsid w:val="009648F4"/>
    <w:rsid w:val="009657E6"/>
    <w:rsid w:val="0096613E"/>
    <w:rsid w:val="00967552"/>
    <w:rsid w:val="00971117"/>
    <w:rsid w:val="009727DB"/>
    <w:rsid w:val="00973103"/>
    <w:rsid w:val="00973235"/>
    <w:rsid w:val="00973241"/>
    <w:rsid w:val="00973CE6"/>
    <w:rsid w:val="00973F95"/>
    <w:rsid w:val="00973FE3"/>
    <w:rsid w:val="0097431F"/>
    <w:rsid w:val="00975F35"/>
    <w:rsid w:val="00976E4B"/>
    <w:rsid w:val="0098045C"/>
    <w:rsid w:val="009807D0"/>
    <w:rsid w:val="00981E86"/>
    <w:rsid w:val="0098232F"/>
    <w:rsid w:val="00982440"/>
    <w:rsid w:val="00983754"/>
    <w:rsid w:val="00983A29"/>
    <w:rsid w:val="00983CB1"/>
    <w:rsid w:val="00984E5C"/>
    <w:rsid w:val="00984FFE"/>
    <w:rsid w:val="00985F4F"/>
    <w:rsid w:val="0099065C"/>
    <w:rsid w:val="0099088F"/>
    <w:rsid w:val="00996F8B"/>
    <w:rsid w:val="009971B7"/>
    <w:rsid w:val="009A1597"/>
    <w:rsid w:val="009A2607"/>
    <w:rsid w:val="009A26DF"/>
    <w:rsid w:val="009A2BD7"/>
    <w:rsid w:val="009A33FE"/>
    <w:rsid w:val="009A468D"/>
    <w:rsid w:val="009A60C8"/>
    <w:rsid w:val="009A6751"/>
    <w:rsid w:val="009B107F"/>
    <w:rsid w:val="009B47B6"/>
    <w:rsid w:val="009B5A22"/>
    <w:rsid w:val="009C18FC"/>
    <w:rsid w:val="009C1F57"/>
    <w:rsid w:val="009C22E9"/>
    <w:rsid w:val="009C2D6B"/>
    <w:rsid w:val="009C34DD"/>
    <w:rsid w:val="009C461C"/>
    <w:rsid w:val="009C6203"/>
    <w:rsid w:val="009C6B0B"/>
    <w:rsid w:val="009C7401"/>
    <w:rsid w:val="009C7475"/>
    <w:rsid w:val="009D3A04"/>
    <w:rsid w:val="009D3D60"/>
    <w:rsid w:val="009D49D6"/>
    <w:rsid w:val="009E05D6"/>
    <w:rsid w:val="009E0E43"/>
    <w:rsid w:val="009E290E"/>
    <w:rsid w:val="009E3471"/>
    <w:rsid w:val="009E3F0E"/>
    <w:rsid w:val="009E610C"/>
    <w:rsid w:val="009E6BF4"/>
    <w:rsid w:val="009E6D0F"/>
    <w:rsid w:val="009F2EB8"/>
    <w:rsid w:val="009F2FB2"/>
    <w:rsid w:val="009F46D5"/>
    <w:rsid w:val="009F494B"/>
    <w:rsid w:val="009F7AD6"/>
    <w:rsid w:val="00A0046F"/>
    <w:rsid w:val="00A0101C"/>
    <w:rsid w:val="00A01583"/>
    <w:rsid w:val="00A02290"/>
    <w:rsid w:val="00A03438"/>
    <w:rsid w:val="00A036DE"/>
    <w:rsid w:val="00A0470C"/>
    <w:rsid w:val="00A11633"/>
    <w:rsid w:val="00A11859"/>
    <w:rsid w:val="00A12181"/>
    <w:rsid w:val="00A129D8"/>
    <w:rsid w:val="00A141D2"/>
    <w:rsid w:val="00A15396"/>
    <w:rsid w:val="00A17B44"/>
    <w:rsid w:val="00A17E7A"/>
    <w:rsid w:val="00A20613"/>
    <w:rsid w:val="00A21053"/>
    <w:rsid w:val="00A21237"/>
    <w:rsid w:val="00A227C8"/>
    <w:rsid w:val="00A22C0B"/>
    <w:rsid w:val="00A241AA"/>
    <w:rsid w:val="00A24A6A"/>
    <w:rsid w:val="00A30451"/>
    <w:rsid w:val="00A30467"/>
    <w:rsid w:val="00A326C5"/>
    <w:rsid w:val="00A32F21"/>
    <w:rsid w:val="00A33A8F"/>
    <w:rsid w:val="00A37E07"/>
    <w:rsid w:val="00A37F8A"/>
    <w:rsid w:val="00A4061C"/>
    <w:rsid w:val="00A427B5"/>
    <w:rsid w:val="00A44521"/>
    <w:rsid w:val="00A50423"/>
    <w:rsid w:val="00A60443"/>
    <w:rsid w:val="00A61928"/>
    <w:rsid w:val="00A61B6A"/>
    <w:rsid w:val="00A62E3B"/>
    <w:rsid w:val="00A64868"/>
    <w:rsid w:val="00A66529"/>
    <w:rsid w:val="00A673C0"/>
    <w:rsid w:val="00A81C40"/>
    <w:rsid w:val="00A82389"/>
    <w:rsid w:val="00A83BAB"/>
    <w:rsid w:val="00A85EE7"/>
    <w:rsid w:val="00A876E0"/>
    <w:rsid w:val="00A8789D"/>
    <w:rsid w:val="00A87C69"/>
    <w:rsid w:val="00A91155"/>
    <w:rsid w:val="00A921B5"/>
    <w:rsid w:val="00A921D4"/>
    <w:rsid w:val="00A946D3"/>
    <w:rsid w:val="00A95439"/>
    <w:rsid w:val="00A95A99"/>
    <w:rsid w:val="00A97494"/>
    <w:rsid w:val="00AA02B1"/>
    <w:rsid w:val="00AA036D"/>
    <w:rsid w:val="00AA04FD"/>
    <w:rsid w:val="00AA1EF8"/>
    <w:rsid w:val="00AA24B2"/>
    <w:rsid w:val="00AA25BB"/>
    <w:rsid w:val="00AA444C"/>
    <w:rsid w:val="00AB0AB5"/>
    <w:rsid w:val="00AB1155"/>
    <w:rsid w:val="00AB1DE9"/>
    <w:rsid w:val="00AB20AA"/>
    <w:rsid w:val="00AB2805"/>
    <w:rsid w:val="00AB5751"/>
    <w:rsid w:val="00AB57FE"/>
    <w:rsid w:val="00AB692D"/>
    <w:rsid w:val="00AC03AE"/>
    <w:rsid w:val="00AC3290"/>
    <w:rsid w:val="00AC3ED1"/>
    <w:rsid w:val="00AC656D"/>
    <w:rsid w:val="00AC7294"/>
    <w:rsid w:val="00AC7CA2"/>
    <w:rsid w:val="00AD17CE"/>
    <w:rsid w:val="00AD1DE0"/>
    <w:rsid w:val="00AD4FC8"/>
    <w:rsid w:val="00AD5612"/>
    <w:rsid w:val="00AD7BA9"/>
    <w:rsid w:val="00AE05F8"/>
    <w:rsid w:val="00AE1D0A"/>
    <w:rsid w:val="00AE4DF1"/>
    <w:rsid w:val="00AE715D"/>
    <w:rsid w:val="00AE7F30"/>
    <w:rsid w:val="00AF0547"/>
    <w:rsid w:val="00AF42C9"/>
    <w:rsid w:val="00AF68F6"/>
    <w:rsid w:val="00AF7560"/>
    <w:rsid w:val="00B00491"/>
    <w:rsid w:val="00B021C5"/>
    <w:rsid w:val="00B04CA8"/>
    <w:rsid w:val="00B0533E"/>
    <w:rsid w:val="00B065EF"/>
    <w:rsid w:val="00B06826"/>
    <w:rsid w:val="00B06F71"/>
    <w:rsid w:val="00B0709E"/>
    <w:rsid w:val="00B117D9"/>
    <w:rsid w:val="00B15797"/>
    <w:rsid w:val="00B20C54"/>
    <w:rsid w:val="00B2184F"/>
    <w:rsid w:val="00B22651"/>
    <w:rsid w:val="00B24816"/>
    <w:rsid w:val="00B3033C"/>
    <w:rsid w:val="00B328ED"/>
    <w:rsid w:val="00B3475B"/>
    <w:rsid w:val="00B35856"/>
    <w:rsid w:val="00B3780B"/>
    <w:rsid w:val="00B37FC3"/>
    <w:rsid w:val="00B4091C"/>
    <w:rsid w:val="00B4422C"/>
    <w:rsid w:val="00B44870"/>
    <w:rsid w:val="00B46FDF"/>
    <w:rsid w:val="00B4793E"/>
    <w:rsid w:val="00B5006A"/>
    <w:rsid w:val="00B5057C"/>
    <w:rsid w:val="00B50815"/>
    <w:rsid w:val="00B50D63"/>
    <w:rsid w:val="00B5166A"/>
    <w:rsid w:val="00B52ADC"/>
    <w:rsid w:val="00B54A99"/>
    <w:rsid w:val="00B55B37"/>
    <w:rsid w:val="00B57409"/>
    <w:rsid w:val="00B57CDF"/>
    <w:rsid w:val="00B60FCB"/>
    <w:rsid w:val="00B6365D"/>
    <w:rsid w:val="00B647BA"/>
    <w:rsid w:val="00B65362"/>
    <w:rsid w:val="00B65BF8"/>
    <w:rsid w:val="00B65D19"/>
    <w:rsid w:val="00B66611"/>
    <w:rsid w:val="00B70BD5"/>
    <w:rsid w:val="00B73E71"/>
    <w:rsid w:val="00B842D2"/>
    <w:rsid w:val="00B87FE7"/>
    <w:rsid w:val="00B9479E"/>
    <w:rsid w:val="00B95B8A"/>
    <w:rsid w:val="00B97BCD"/>
    <w:rsid w:val="00BA04F6"/>
    <w:rsid w:val="00BA0E7B"/>
    <w:rsid w:val="00BA49B0"/>
    <w:rsid w:val="00BA5122"/>
    <w:rsid w:val="00BA5724"/>
    <w:rsid w:val="00BA669B"/>
    <w:rsid w:val="00BA7341"/>
    <w:rsid w:val="00BA7636"/>
    <w:rsid w:val="00BB0758"/>
    <w:rsid w:val="00BB5D51"/>
    <w:rsid w:val="00BC0A62"/>
    <w:rsid w:val="00BC0DF3"/>
    <w:rsid w:val="00BC163A"/>
    <w:rsid w:val="00BC4B5F"/>
    <w:rsid w:val="00BC4D05"/>
    <w:rsid w:val="00BC5B14"/>
    <w:rsid w:val="00BC6B49"/>
    <w:rsid w:val="00BD361D"/>
    <w:rsid w:val="00BD3FC1"/>
    <w:rsid w:val="00BD5E87"/>
    <w:rsid w:val="00BD6FF7"/>
    <w:rsid w:val="00BD7056"/>
    <w:rsid w:val="00BD78A0"/>
    <w:rsid w:val="00BD7A52"/>
    <w:rsid w:val="00BE19F0"/>
    <w:rsid w:val="00BE1B2C"/>
    <w:rsid w:val="00BE2773"/>
    <w:rsid w:val="00BE281A"/>
    <w:rsid w:val="00BE367D"/>
    <w:rsid w:val="00BE3C0C"/>
    <w:rsid w:val="00BE416D"/>
    <w:rsid w:val="00BE70F4"/>
    <w:rsid w:val="00BE715A"/>
    <w:rsid w:val="00BE7D1A"/>
    <w:rsid w:val="00BF3E8D"/>
    <w:rsid w:val="00BF513D"/>
    <w:rsid w:val="00BF6B4F"/>
    <w:rsid w:val="00C02FF5"/>
    <w:rsid w:val="00C030B0"/>
    <w:rsid w:val="00C03439"/>
    <w:rsid w:val="00C04093"/>
    <w:rsid w:val="00C048ED"/>
    <w:rsid w:val="00C05A93"/>
    <w:rsid w:val="00C06CCD"/>
    <w:rsid w:val="00C07309"/>
    <w:rsid w:val="00C07767"/>
    <w:rsid w:val="00C12B56"/>
    <w:rsid w:val="00C150EC"/>
    <w:rsid w:val="00C15781"/>
    <w:rsid w:val="00C15B2E"/>
    <w:rsid w:val="00C15EB0"/>
    <w:rsid w:val="00C202E6"/>
    <w:rsid w:val="00C20DB5"/>
    <w:rsid w:val="00C215F8"/>
    <w:rsid w:val="00C21B0A"/>
    <w:rsid w:val="00C234D1"/>
    <w:rsid w:val="00C2594D"/>
    <w:rsid w:val="00C27D35"/>
    <w:rsid w:val="00C319AD"/>
    <w:rsid w:val="00C33875"/>
    <w:rsid w:val="00C346AE"/>
    <w:rsid w:val="00C37835"/>
    <w:rsid w:val="00C3792F"/>
    <w:rsid w:val="00C416C7"/>
    <w:rsid w:val="00C42A4D"/>
    <w:rsid w:val="00C42D2A"/>
    <w:rsid w:val="00C43D85"/>
    <w:rsid w:val="00C44D84"/>
    <w:rsid w:val="00C51110"/>
    <w:rsid w:val="00C51508"/>
    <w:rsid w:val="00C51A2A"/>
    <w:rsid w:val="00C52DA7"/>
    <w:rsid w:val="00C53434"/>
    <w:rsid w:val="00C543F8"/>
    <w:rsid w:val="00C56343"/>
    <w:rsid w:val="00C56468"/>
    <w:rsid w:val="00C57988"/>
    <w:rsid w:val="00C619FD"/>
    <w:rsid w:val="00C633B5"/>
    <w:rsid w:val="00C6595A"/>
    <w:rsid w:val="00C65EDA"/>
    <w:rsid w:val="00C66C6B"/>
    <w:rsid w:val="00C67AD8"/>
    <w:rsid w:val="00C704B3"/>
    <w:rsid w:val="00C7200C"/>
    <w:rsid w:val="00C73941"/>
    <w:rsid w:val="00C7426D"/>
    <w:rsid w:val="00C74D92"/>
    <w:rsid w:val="00C74F26"/>
    <w:rsid w:val="00C75DBB"/>
    <w:rsid w:val="00C75FAA"/>
    <w:rsid w:val="00C77291"/>
    <w:rsid w:val="00C80F19"/>
    <w:rsid w:val="00C810A1"/>
    <w:rsid w:val="00C812D8"/>
    <w:rsid w:val="00C90305"/>
    <w:rsid w:val="00C93665"/>
    <w:rsid w:val="00C9571E"/>
    <w:rsid w:val="00C96431"/>
    <w:rsid w:val="00C96C1B"/>
    <w:rsid w:val="00CA2338"/>
    <w:rsid w:val="00CA7CA9"/>
    <w:rsid w:val="00CB230B"/>
    <w:rsid w:val="00CB3FB0"/>
    <w:rsid w:val="00CB7182"/>
    <w:rsid w:val="00CC093C"/>
    <w:rsid w:val="00CC21F8"/>
    <w:rsid w:val="00CC4BED"/>
    <w:rsid w:val="00CC6566"/>
    <w:rsid w:val="00CC6961"/>
    <w:rsid w:val="00CD0452"/>
    <w:rsid w:val="00CD18D9"/>
    <w:rsid w:val="00CD2AC6"/>
    <w:rsid w:val="00CD2ACE"/>
    <w:rsid w:val="00CD3A95"/>
    <w:rsid w:val="00CD3AAD"/>
    <w:rsid w:val="00CD42D6"/>
    <w:rsid w:val="00CD6294"/>
    <w:rsid w:val="00CD7559"/>
    <w:rsid w:val="00CD7A61"/>
    <w:rsid w:val="00CE222B"/>
    <w:rsid w:val="00CE4D3C"/>
    <w:rsid w:val="00CE6161"/>
    <w:rsid w:val="00CF144C"/>
    <w:rsid w:val="00CF1FED"/>
    <w:rsid w:val="00CF3AF9"/>
    <w:rsid w:val="00CF3CBB"/>
    <w:rsid w:val="00CF547C"/>
    <w:rsid w:val="00CF5D25"/>
    <w:rsid w:val="00D01A9C"/>
    <w:rsid w:val="00D01FFF"/>
    <w:rsid w:val="00D02131"/>
    <w:rsid w:val="00D075FF"/>
    <w:rsid w:val="00D07A15"/>
    <w:rsid w:val="00D10310"/>
    <w:rsid w:val="00D11AD5"/>
    <w:rsid w:val="00D11C61"/>
    <w:rsid w:val="00D122F1"/>
    <w:rsid w:val="00D13120"/>
    <w:rsid w:val="00D13395"/>
    <w:rsid w:val="00D1559F"/>
    <w:rsid w:val="00D15FB8"/>
    <w:rsid w:val="00D17077"/>
    <w:rsid w:val="00D17C20"/>
    <w:rsid w:val="00D20855"/>
    <w:rsid w:val="00D239F0"/>
    <w:rsid w:val="00D25A07"/>
    <w:rsid w:val="00D26EA8"/>
    <w:rsid w:val="00D27A18"/>
    <w:rsid w:val="00D27F9B"/>
    <w:rsid w:val="00D3031E"/>
    <w:rsid w:val="00D30F95"/>
    <w:rsid w:val="00D33558"/>
    <w:rsid w:val="00D354DF"/>
    <w:rsid w:val="00D4298D"/>
    <w:rsid w:val="00D43D26"/>
    <w:rsid w:val="00D45028"/>
    <w:rsid w:val="00D46DBE"/>
    <w:rsid w:val="00D47097"/>
    <w:rsid w:val="00D47C83"/>
    <w:rsid w:val="00D51347"/>
    <w:rsid w:val="00D5267F"/>
    <w:rsid w:val="00D52BB1"/>
    <w:rsid w:val="00D60D52"/>
    <w:rsid w:val="00D614F5"/>
    <w:rsid w:val="00D6380A"/>
    <w:rsid w:val="00D63F6A"/>
    <w:rsid w:val="00D648B1"/>
    <w:rsid w:val="00D66ED8"/>
    <w:rsid w:val="00D67E77"/>
    <w:rsid w:val="00D70632"/>
    <w:rsid w:val="00D72A99"/>
    <w:rsid w:val="00D72E95"/>
    <w:rsid w:val="00D7564F"/>
    <w:rsid w:val="00D77158"/>
    <w:rsid w:val="00D77F0E"/>
    <w:rsid w:val="00D81AF4"/>
    <w:rsid w:val="00D820DC"/>
    <w:rsid w:val="00D84BAD"/>
    <w:rsid w:val="00D85443"/>
    <w:rsid w:val="00D8547D"/>
    <w:rsid w:val="00D85AB0"/>
    <w:rsid w:val="00D85F4D"/>
    <w:rsid w:val="00D8743C"/>
    <w:rsid w:val="00D923BA"/>
    <w:rsid w:val="00D9261A"/>
    <w:rsid w:val="00D926DA"/>
    <w:rsid w:val="00D9291A"/>
    <w:rsid w:val="00D95569"/>
    <w:rsid w:val="00D95A1E"/>
    <w:rsid w:val="00D976AC"/>
    <w:rsid w:val="00DA0418"/>
    <w:rsid w:val="00DA0899"/>
    <w:rsid w:val="00DA0C2C"/>
    <w:rsid w:val="00DA129F"/>
    <w:rsid w:val="00DA25DA"/>
    <w:rsid w:val="00DA4E1C"/>
    <w:rsid w:val="00DA6F90"/>
    <w:rsid w:val="00DA7745"/>
    <w:rsid w:val="00DB0594"/>
    <w:rsid w:val="00DB1072"/>
    <w:rsid w:val="00DB264F"/>
    <w:rsid w:val="00DB4FFE"/>
    <w:rsid w:val="00DB79D5"/>
    <w:rsid w:val="00DC1760"/>
    <w:rsid w:val="00DC189E"/>
    <w:rsid w:val="00DC1E14"/>
    <w:rsid w:val="00DC6477"/>
    <w:rsid w:val="00DC6986"/>
    <w:rsid w:val="00DC6C58"/>
    <w:rsid w:val="00DC6CE4"/>
    <w:rsid w:val="00DD0249"/>
    <w:rsid w:val="00DD0DE0"/>
    <w:rsid w:val="00DD5F48"/>
    <w:rsid w:val="00DD714E"/>
    <w:rsid w:val="00DD78B2"/>
    <w:rsid w:val="00DE0480"/>
    <w:rsid w:val="00DE0FE9"/>
    <w:rsid w:val="00DE537D"/>
    <w:rsid w:val="00DE5B14"/>
    <w:rsid w:val="00DE6E02"/>
    <w:rsid w:val="00DF2FC7"/>
    <w:rsid w:val="00DF394C"/>
    <w:rsid w:val="00DF4537"/>
    <w:rsid w:val="00DF5746"/>
    <w:rsid w:val="00DF5C01"/>
    <w:rsid w:val="00DF69A5"/>
    <w:rsid w:val="00DF7DCB"/>
    <w:rsid w:val="00E00029"/>
    <w:rsid w:val="00E02826"/>
    <w:rsid w:val="00E02E14"/>
    <w:rsid w:val="00E03BC4"/>
    <w:rsid w:val="00E04036"/>
    <w:rsid w:val="00E04BD9"/>
    <w:rsid w:val="00E10E6D"/>
    <w:rsid w:val="00E13653"/>
    <w:rsid w:val="00E14790"/>
    <w:rsid w:val="00E203B0"/>
    <w:rsid w:val="00E219F1"/>
    <w:rsid w:val="00E26539"/>
    <w:rsid w:val="00E267E0"/>
    <w:rsid w:val="00E26D02"/>
    <w:rsid w:val="00E27B42"/>
    <w:rsid w:val="00E27CB4"/>
    <w:rsid w:val="00E31D0F"/>
    <w:rsid w:val="00E323BB"/>
    <w:rsid w:val="00E354D3"/>
    <w:rsid w:val="00E35B28"/>
    <w:rsid w:val="00E35F38"/>
    <w:rsid w:val="00E375AE"/>
    <w:rsid w:val="00E3771D"/>
    <w:rsid w:val="00E40456"/>
    <w:rsid w:val="00E40B5E"/>
    <w:rsid w:val="00E41753"/>
    <w:rsid w:val="00E42ADB"/>
    <w:rsid w:val="00E44856"/>
    <w:rsid w:val="00E46344"/>
    <w:rsid w:val="00E50ED4"/>
    <w:rsid w:val="00E5133D"/>
    <w:rsid w:val="00E525AB"/>
    <w:rsid w:val="00E5426C"/>
    <w:rsid w:val="00E553CA"/>
    <w:rsid w:val="00E60D19"/>
    <w:rsid w:val="00E61659"/>
    <w:rsid w:val="00E6214E"/>
    <w:rsid w:val="00E63A3B"/>
    <w:rsid w:val="00E64629"/>
    <w:rsid w:val="00E659B3"/>
    <w:rsid w:val="00E6679E"/>
    <w:rsid w:val="00E66AED"/>
    <w:rsid w:val="00E66B28"/>
    <w:rsid w:val="00E66BD6"/>
    <w:rsid w:val="00E67949"/>
    <w:rsid w:val="00E702F0"/>
    <w:rsid w:val="00E7122D"/>
    <w:rsid w:val="00E71E0D"/>
    <w:rsid w:val="00E728C8"/>
    <w:rsid w:val="00E731D2"/>
    <w:rsid w:val="00E76A60"/>
    <w:rsid w:val="00E77F8B"/>
    <w:rsid w:val="00E81DDC"/>
    <w:rsid w:val="00E84496"/>
    <w:rsid w:val="00E90380"/>
    <w:rsid w:val="00E91E88"/>
    <w:rsid w:val="00E9320A"/>
    <w:rsid w:val="00E9351D"/>
    <w:rsid w:val="00E935C2"/>
    <w:rsid w:val="00E947AC"/>
    <w:rsid w:val="00E956E5"/>
    <w:rsid w:val="00E95B76"/>
    <w:rsid w:val="00E97813"/>
    <w:rsid w:val="00EA2F50"/>
    <w:rsid w:val="00EA4020"/>
    <w:rsid w:val="00EA4676"/>
    <w:rsid w:val="00EA55F0"/>
    <w:rsid w:val="00EA5665"/>
    <w:rsid w:val="00EA5AA9"/>
    <w:rsid w:val="00EA60EA"/>
    <w:rsid w:val="00EA6665"/>
    <w:rsid w:val="00EA7F30"/>
    <w:rsid w:val="00EB083D"/>
    <w:rsid w:val="00EB2FC0"/>
    <w:rsid w:val="00EB3011"/>
    <w:rsid w:val="00EB30E3"/>
    <w:rsid w:val="00EB383C"/>
    <w:rsid w:val="00EB5410"/>
    <w:rsid w:val="00EB5A58"/>
    <w:rsid w:val="00EB6677"/>
    <w:rsid w:val="00EB6FB5"/>
    <w:rsid w:val="00EC1761"/>
    <w:rsid w:val="00EC2AAF"/>
    <w:rsid w:val="00EC4D4E"/>
    <w:rsid w:val="00EC56AE"/>
    <w:rsid w:val="00ED091F"/>
    <w:rsid w:val="00ED0AD5"/>
    <w:rsid w:val="00ED1D2B"/>
    <w:rsid w:val="00ED28A0"/>
    <w:rsid w:val="00ED3BA4"/>
    <w:rsid w:val="00ED400F"/>
    <w:rsid w:val="00EE0F8A"/>
    <w:rsid w:val="00EE3367"/>
    <w:rsid w:val="00EE34FF"/>
    <w:rsid w:val="00EE799F"/>
    <w:rsid w:val="00EF0327"/>
    <w:rsid w:val="00EF0800"/>
    <w:rsid w:val="00EF0B85"/>
    <w:rsid w:val="00EF1B57"/>
    <w:rsid w:val="00EF2881"/>
    <w:rsid w:val="00EF4488"/>
    <w:rsid w:val="00EF5869"/>
    <w:rsid w:val="00EF5FB3"/>
    <w:rsid w:val="00EF6066"/>
    <w:rsid w:val="00EF75DE"/>
    <w:rsid w:val="00F000DD"/>
    <w:rsid w:val="00F011D9"/>
    <w:rsid w:val="00F019FB"/>
    <w:rsid w:val="00F022BA"/>
    <w:rsid w:val="00F02D02"/>
    <w:rsid w:val="00F03D9B"/>
    <w:rsid w:val="00F079A3"/>
    <w:rsid w:val="00F1124B"/>
    <w:rsid w:val="00F124AE"/>
    <w:rsid w:val="00F12B1C"/>
    <w:rsid w:val="00F136DC"/>
    <w:rsid w:val="00F15FAB"/>
    <w:rsid w:val="00F1641E"/>
    <w:rsid w:val="00F17042"/>
    <w:rsid w:val="00F214DD"/>
    <w:rsid w:val="00F240B9"/>
    <w:rsid w:val="00F25C96"/>
    <w:rsid w:val="00F26B8C"/>
    <w:rsid w:val="00F27981"/>
    <w:rsid w:val="00F3109F"/>
    <w:rsid w:val="00F32C31"/>
    <w:rsid w:val="00F347F1"/>
    <w:rsid w:val="00F35B19"/>
    <w:rsid w:val="00F36352"/>
    <w:rsid w:val="00F370E1"/>
    <w:rsid w:val="00F37441"/>
    <w:rsid w:val="00F40206"/>
    <w:rsid w:val="00F4119E"/>
    <w:rsid w:val="00F42310"/>
    <w:rsid w:val="00F4328C"/>
    <w:rsid w:val="00F463E4"/>
    <w:rsid w:val="00F47E04"/>
    <w:rsid w:val="00F5116F"/>
    <w:rsid w:val="00F52B01"/>
    <w:rsid w:val="00F52ED4"/>
    <w:rsid w:val="00F56506"/>
    <w:rsid w:val="00F56CAF"/>
    <w:rsid w:val="00F57299"/>
    <w:rsid w:val="00F60B91"/>
    <w:rsid w:val="00F610E2"/>
    <w:rsid w:val="00F62091"/>
    <w:rsid w:val="00F62B65"/>
    <w:rsid w:val="00F632B2"/>
    <w:rsid w:val="00F639A7"/>
    <w:rsid w:val="00F64EC6"/>
    <w:rsid w:val="00F65CA3"/>
    <w:rsid w:val="00F661FF"/>
    <w:rsid w:val="00F670CB"/>
    <w:rsid w:val="00F6711F"/>
    <w:rsid w:val="00F712AE"/>
    <w:rsid w:val="00F722CC"/>
    <w:rsid w:val="00F73AF1"/>
    <w:rsid w:val="00F75718"/>
    <w:rsid w:val="00F7721D"/>
    <w:rsid w:val="00F775F8"/>
    <w:rsid w:val="00F778B6"/>
    <w:rsid w:val="00F80B3E"/>
    <w:rsid w:val="00F80B59"/>
    <w:rsid w:val="00F8103F"/>
    <w:rsid w:val="00F848E6"/>
    <w:rsid w:val="00F86B28"/>
    <w:rsid w:val="00F9186E"/>
    <w:rsid w:val="00F935D1"/>
    <w:rsid w:val="00F952DB"/>
    <w:rsid w:val="00F972F6"/>
    <w:rsid w:val="00FA6A3A"/>
    <w:rsid w:val="00FA6BA4"/>
    <w:rsid w:val="00FA70A1"/>
    <w:rsid w:val="00FA7568"/>
    <w:rsid w:val="00FB2A49"/>
    <w:rsid w:val="00FB300D"/>
    <w:rsid w:val="00FB3DB1"/>
    <w:rsid w:val="00FB3E53"/>
    <w:rsid w:val="00FB4521"/>
    <w:rsid w:val="00FB4BDE"/>
    <w:rsid w:val="00FB797A"/>
    <w:rsid w:val="00FC074A"/>
    <w:rsid w:val="00FC4B64"/>
    <w:rsid w:val="00FC5881"/>
    <w:rsid w:val="00FC5E3A"/>
    <w:rsid w:val="00FD20A1"/>
    <w:rsid w:val="00FD432E"/>
    <w:rsid w:val="00FD50D4"/>
    <w:rsid w:val="00FD62EE"/>
    <w:rsid w:val="00FD7A8A"/>
    <w:rsid w:val="00FE3FD8"/>
    <w:rsid w:val="00FE505D"/>
    <w:rsid w:val="00FE7D85"/>
    <w:rsid w:val="00FF12AC"/>
    <w:rsid w:val="00FF37CA"/>
    <w:rsid w:val="00FF62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02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A66529"/>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 w:type="paragraph" w:styleId="Tekstprzypisukocowego">
    <w:name w:val="endnote text"/>
    <w:basedOn w:val="Normalny"/>
    <w:link w:val="TekstprzypisukocowegoZnak"/>
    <w:uiPriority w:val="99"/>
    <w:semiHidden/>
    <w:unhideWhenUsed/>
    <w:rsid w:val="00202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2780"/>
    <w:rPr>
      <w:sz w:val="20"/>
      <w:szCs w:val="20"/>
    </w:rPr>
  </w:style>
  <w:style w:type="character" w:styleId="Odwoanieprzypisukocowego">
    <w:name w:val="endnote reference"/>
    <w:basedOn w:val="Domylnaczcionkaakapitu"/>
    <w:uiPriority w:val="99"/>
    <w:semiHidden/>
    <w:unhideWhenUsed/>
    <w:rsid w:val="00202780"/>
    <w:rPr>
      <w:vertAlign w:val="superscript"/>
    </w:rPr>
  </w:style>
  <w:style w:type="character" w:customStyle="1" w:styleId="Nagwek1Znak">
    <w:name w:val="Nagłówek 1 Znak"/>
    <w:basedOn w:val="Domylnaczcionkaakapitu"/>
    <w:link w:val="Nagwek1"/>
    <w:uiPriority w:val="9"/>
    <w:rsid w:val="00DD0249"/>
    <w:rPr>
      <w:rFonts w:asciiTheme="majorHAnsi" w:eastAsiaTheme="majorEastAsia" w:hAnsiTheme="majorHAnsi" w:cstheme="majorBidi"/>
      <w:color w:val="2F5496" w:themeColor="accent1" w:themeShade="BF"/>
      <w:sz w:val="32"/>
      <w:szCs w:val="32"/>
    </w:rPr>
  </w:style>
  <w:style w:type="paragraph" w:customStyle="1" w:styleId="Pa2">
    <w:name w:val="Pa2"/>
    <w:basedOn w:val="Default"/>
    <w:next w:val="Default"/>
    <w:uiPriority w:val="99"/>
    <w:rsid w:val="000600B9"/>
    <w:pPr>
      <w:spacing w:line="221" w:lineRule="atLeast"/>
      <w:jc w:val="left"/>
    </w:pPr>
    <w:rPr>
      <w:rFonts w:ascii="Minion Pro" w:eastAsiaTheme="minorHAnsi" w:hAnsi="Minion Pro" w:cstheme="minorBidi"/>
      <w:sz w:val="24"/>
      <w:szCs w:val="24"/>
      <w:lang w:eastAsia="en-US"/>
    </w:rPr>
  </w:style>
  <w:style w:type="character" w:customStyle="1" w:styleId="A41">
    <w:name w:val="A4+1"/>
    <w:uiPriority w:val="99"/>
    <w:rsid w:val="000600B9"/>
    <w:rPr>
      <w:rFonts w:cs="Minion Pro"/>
      <w:color w:val="000000"/>
      <w:sz w:val="18"/>
      <w:szCs w:val="18"/>
    </w:rPr>
  </w:style>
  <w:style w:type="paragraph" w:styleId="Nagwekspisutreci">
    <w:name w:val="TOC Heading"/>
    <w:basedOn w:val="Nagwek1"/>
    <w:next w:val="Normalny"/>
    <w:uiPriority w:val="39"/>
    <w:unhideWhenUsed/>
    <w:qFormat/>
    <w:rsid w:val="0066160A"/>
    <w:pPr>
      <w:outlineLvl w:val="9"/>
    </w:pPr>
    <w:rPr>
      <w:lang w:eastAsia="pl-PL"/>
    </w:rPr>
  </w:style>
  <w:style w:type="paragraph" w:styleId="Spistreci1">
    <w:name w:val="toc 1"/>
    <w:basedOn w:val="Normalny"/>
    <w:next w:val="Normalny"/>
    <w:autoRedefine/>
    <w:uiPriority w:val="39"/>
    <w:unhideWhenUsed/>
    <w:rsid w:val="0066160A"/>
    <w:pPr>
      <w:spacing w:after="100"/>
    </w:pPr>
  </w:style>
  <w:style w:type="paragraph" w:styleId="Tytu">
    <w:name w:val="Title"/>
    <w:basedOn w:val="Normalny"/>
    <w:next w:val="Normalny"/>
    <w:link w:val="TytuZnak"/>
    <w:uiPriority w:val="10"/>
    <w:qFormat/>
    <w:rsid w:val="00F374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744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37441"/>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37441"/>
    <w:rPr>
      <w:rFonts w:eastAsiaTheme="minorEastAsia"/>
      <w:color w:val="5A5A5A" w:themeColor="text1" w:themeTint="A5"/>
      <w:spacing w:val="15"/>
    </w:rPr>
  </w:style>
  <w:style w:type="table" w:styleId="Zwykatabela1">
    <w:name w:val="Plain Table 1"/>
    <w:basedOn w:val="Standardowy"/>
    <w:uiPriority w:val="41"/>
    <w:rsid w:val="00F000D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98323177">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377946324">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35638003">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26281464">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03210512">
      <w:bodyDiv w:val="1"/>
      <w:marLeft w:val="0"/>
      <w:marRight w:val="0"/>
      <w:marTop w:val="0"/>
      <w:marBottom w:val="0"/>
      <w:divBdr>
        <w:top w:val="none" w:sz="0" w:space="0" w:color="auto"/>
        <w:left w:val="none" w:sz="0" w:space="0" w:color="auto"/>
        <w:bottom w:val="none" w:sz="0" w:space="0" w:color="auto"/>
        <w:right w:val="none" w:sz="0" w:space="0" w:color="auto"/>
      </w:divBdr>
    </w:div>
    <w:div w:id="783430024">
      <w:bodyDiv w:val="1"/>
      <w:marLeft w:val="0"/>
      <w:marRight w:val="0"/>
      <w:marTop w:val="0"/>
      <w:marBottom w:val="0"/>
      <w:divBdr>
        <w:top w:val="none" w:sz="0" w:space="0" w:color="auto"/>
        <w:left w:val="none" w:sz="0" w:space="0" w:color="auto"/>
        <w:bottom w:val="none" w:sz="0" w:space="0" w:color="auto"/>
        <w:right w:val="none" w:sz="0" w:space="0" w:color="auto"/>
      </w:divBdr>
    </w:div>
    <w:div w:id="870269582">
      <w:bodyDiv w:val="1"/>
      <w:marLeft w:val="0"/>
      <w:marRight w:val="0"/>
      <w:marTop w:val="0"/>
      <w:marBottom w:val="0"/>
      <w:divBdr>
        <w:top w:val="none" w:sz="0" w:space="0" w:color="auto"/>
        <w:left w:val="none" w:sz="0" w:space="0" w:color="auto"/>
        <w:bottom w:val="none" w:sz="0" w:space="0" w:color="auto"/>
        <w:right w:val="none" w:sz="0" w:space="0" w:color="auto"/>
      </w:divBdr>
    </w:div>
    <w:div w:id="950161822">
      <w:bodyDiv w:val="1"/>
      <w:marLeft w:val="0"/>
      <w:marRight w:val="0"/>
      <w:marTop w:val="0"/>
      <w:marBottom w:val="0"/>
      <w:divBdr>
        <w:top w:val="none" w:sz="0" w:space="0" w:color="auto"/>
        <w:left w:val="none" w:sz="0" w:space="0" w:color="auto"/>
        <w:bottom w:val="none" w:sz="0" w:space="0" w:color="auto"/>
        <w:right w:val="none" w:sz="0" w:space="0" w:color="auto"/>
      </w:divBdr>
    </w:div>
    <w:div w:id="980236381">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32520957">
      <w:bodyDiv w:val="1"/>
      <w:marLeft w:val="0"/>
      <w:marRight w:val="0"/>
      <w:marTop w:val="0"/>
      <w:marBottom w:val="0"/>
      <w:divBdr>
        <w:top w:val="none" w:sz="0" w:space="0" w:color="auto"/>
        <w:left w:val="none" w:sz="0" w:space="0" w:color="auto"/>
        <w:bottom w:val="none" w:sz="0" w:space="0" w:color="auto"/>
        <w:right w:val="none" w:sz="0" w:space="0" w:color="auto"/>
      </w:divBdr>
    </w:div>
    <w:div w:id="1772046073">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04649059">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3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31</Pages>
  <Words>5911</Words>
  <Characters>35466</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Swoińska-Lasota</cp:lastModifiedBy>
  <cp:revision>63</cp:revision>
  <cp:lastPrinted>2025-11-17T08:53:00Z</cp:lastPrinted>
  <dcterms:created xsi:type="dcterms:W3CDTF">2025-11-17T10:48:00Z</dcterms:created>
  <dcterms:modified xsi:type="dcterms:W3CDTF">2026-01-13T10:45:00Z</dcterms:modified>
</cp:coreProperties>
</file>